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086"/>
      </w:tblGrid>
      <w:tr w:rsidR="006E54E0" w14:paraId="28C4B3D4" w14:textId="77777777" w:rsidTr="00BD6C5F">
        <w:trPr>
          <w:trHeight w:hRule="exact" w:val="4596"/>
        </w:trPr>
        <w:tc>
          <w:tcPr>
            <w:tcW w:w="4361" w:type="dxa"/>
            <w:tcBorders>
              <w:top w:val="nil"/>
              <w:left w:val="nil"/>
              <w:bottom w:val="nil"/>
              <w:right w:val="nil"/>
            </w:tcBorders>
          </w:tcPr>
          <w:p w14:paraId="2D613D64" w14:textId="77777777" w:rsidR="006E54E0" w:rsidRDefault="006E54E0" w:rsidP="0004144F"/>
        </w:tc>
        <w:tc>
          <w:tcPr>
            <w:tcW w:w="5086" w:type="dxa"/>
            <w:tcBorders>
              <w:top w:val="single" w:sz="24" w:space="0" w:color="0193CF"/>
              <w:left w:val="nil"/>
              <w:bottom w:val="single" w:sz="24" w:space="0" w:color="0193CF"/>
              <w:right w:val="nil"/>
            </w:tcBorders>
          </w:tcPr>
          <w:p w14:paraId="067CE924" w14:textId="760B8D5D" w:rsidR="009D09AA" w:rsidRDefault="009D09AA" w:rsidP="00DB7F50">
            <w:pPr>
              <w:spacing w:before="240" w:after="240"/>
              <w:ind w:right="284"/>
              <w:rPr>
                <w:b/>
                <w:sz w:val="52"/>
                <w:szCs w:val="52"/>
              </w:rPr>
            </w:pPr>
            <w:r>
              <w:rPr>
                <w:b/>
                <w:sz w:val="52"/>
                <w:szCs w:val="52"/>
              </w:rPr>
              <w:t xml:space="preserve">St </w:t>
            </w:r>
            <w:r w:rsidR="005B1CB6">
              <w:rPr>
                <w:b/>
                <w:sz w:val="52"/>
                <w:szCs w:val="52"/>
              </w:rPr>
              <w:t xml:space="preserve">Agnes </w:t>
            </w:r>
            <w:r>
              <w:rPr>
                <w:b/>
                <w:sz w:val="52"/>
                <w:szCs w:val="52"/>
              </w:rPr>
              <w:t xml:space="preserve">Waste Contract </w:t>
            </w:r>
          </w:p>
          <w:p w14:paraId="0108CC52" w14:textId="77777777" w:rsidR="006E54E0" w:rsidRDefault="008F7B76" w:rsidP="00DB7F50">
            <w:pPr>
              <w:spacing w:before="240" w:after="240"/>
              <w:ind w:right="284"/>
              <w:rPr>
                <w:smallCaps/>
                <w:sz w:val="28"/>
                <w:szCs w:val="28"/>
              </w:rPr>
            </w:pPr>
            <w:r w:rsidRPr="008F7B76">
              <w:rPr>
                <w:smallCaps/>
                <w:sz w:val="28"/>
                <w:szCs w:val="28"/>
              </w:rPr>
              <w:t>S</w:t>
            </w:r>
            <w:r w:rsidR="005666D4" w:rsidRPr="008F7B76">
              <w:rPr>
                <w:smallCaps/>
                <w:sz w:val="28"/>
                <w:szCs w:val="28"/>
              </w:rPr>
              <w:t>p</w:t>
            </w:r>
            <w:r w:rsidR="005666D4">
              <w:rPr>
                <w:smallCaps/>
                <w:sz w:val="28"/>
                <w:szCs w:val="28"/>
              </w:rPr>
              <w:t xml:space="preserve">ecification for </w:t>
            </w:r>
            <w:r w:rsidR="00DB7F50">
              <w:rPr>
                <w:smallCaps/>
                <w:sz w:val="28"/>
                <w:szCs w:val="28"/>
              </w:rPr>
              <w:t>services</w:t>
            </w:r>
            <w:r w:rsidR="00ED52DC">
              <w:rPr>
                <w:smallCaps/>
                <w:sz w:val="28"/>
                <w:szCs w:val="28"/>
              </w:rPr>
              <w:t xml:space="preserve"> </w:t>
            </w:r>
          </w:p>
          <w:p w14:paraId="499308C8" w14:textId="77777777" w:rsidR="00ED52DC" w:rsidRPr="006E54E0" w:rsidRDefault="00ED52DC" w:rsidP="00DB7F50">
            <w:pPr>
              <w:spacing w:before="240" w:after="240"/>
              <w:ind w:right="284"/>
              <w:rPr>
                <w:smallCaps/>
                <w:sz w:val="52"/>
                <w:szCs w:val="52"/>
              </w:rPr>
            </w:pPr>
            <w:r>
              <w:rPr>
                <w:smallCaps/>
                <w:sz w:val="28"/>
                <w:szCs w:val="28"/>
              </w:rPr>
              <w:t>1</w:t>
            </w:r>
            <w:r w:rsidRPr="00ED52DC">
              <w:rPr>
                <w:smallCaps/>
                <w:sz w:val="28"/>
                <w:szCs w:val="28"/>
                <w:vertAlign w:val="superscript"/>
              </w:rPr>
              <w:t>st</w:t>
            </w:r>
            <w:r>
              <w:rPr>
                <w:smallCaps/>
                <w:sz w:val="28"/>
                <w:szCs w:val="28"/>
              </w:rPr>
              <w:t xml:space="preserve"> April 202</w:t>
            </w:r>
            <w:r w:rsidR="001A59B0">
              <w:rPr>
                <w:smallCaps/>
                <w:sz w:val="28"/>
                <w:szCs w:val="28"/>
              </w:rPr>
              <w:t>2</w:t>
            </w:r>
            <w:r>
              <w:rPr>
                <w:smallCaps/>
                <w:sz w:val="28"/>
                <w:szCs w:val="28"/>
              </w:rPr>
              <w:t>- 31</w:t>
            </w:r>
            <w:r w:rsidRPr="00ED52DC">
              <w:rPr>
                <w:smallCaps/>
                <w:sz w:val="28"/>
                <w:szCs w:val="28"/>
                <w:vertAlign w:val="superscript"/>
              </w:rPr>
              <w:t>st</w:t>
            </w:r>
            <w:r>
              <w:rPr>
                <w:smallCaps/>
                <w:sz w:val="28"/>
                <w:szCs w:val="28"/>
              </w:rPr>
              <w:t xml:space="preserve"> March 202</w:t>
            </w:r>
            <w:r w:rsidR="001A59B0">
              <w:rPr>
                <w:smallCaps/>
                <w:sz w:val="28"/>
                <w:szCs w:val="28"/>
              </w:rPr>
              <w:t>5</w:t>
            </w:r>
          </w:p>
        </w:tc>
      </w:tr>
      <w:tr w:rsidR="006E54E0" w14:paraId="40F27F4E" w14:textId="77777777" w:rsidTr="006E54E0">
        <w:trPr>
          <w:trHeight w:hRule="exact" w:val="2291"/>
        </w:trPr>
        <w:tc>
          <w:tcPr>
            <w:tcW w:w="4361" w:type="dxa"/>
            <w:tcBorders>
              <w:top w:val="nil"/>
              <w:left w:val="nil"/>
              <w:bottom w:val="nil"/>
              <w:right w:val="nil"/>
            </w:tcBorders>
          </w:tcPr>
          <w:p w14:paraId="1D33A2C9" w14:textId="77777777" w:rsidR="006E54E0" w:rsidRDefault="006E54E0" w:rsidP="0004144F"/>
        </w:tc>
        <w:tc>
          <w:tcPr>
            <w:tcW w:w="5086" w:type="dxa"/>
            <w:tcBorders>
              <w:top w:val="single" w:sz="24" w:space="0" w:color="0193CF"/>
              <w:left w:val="nil"/>
              <w:bottom w:val="single" w:sz="24" w:space="0" w:color="0193CF"/>
              <w:right w:val="nil"/>
            </w:tcBorders>
          </w:tcPr>
          <w:p w14:paraId="60F8B988" w14:textId="066B08DB" w:rsidR="006E54E0" w:rsidRDefault="00CE6225" w:rsidP="006E54E0">
            <w:pPr>
              <w:ind w:left="284" w:right="284"/>
              <w:jc w:val="center"/>
            </w:pPr>
            <w:r>
              <w:rPr>
                <w:noProof/>
                <w:lang w:eastAsia="en-GB"/>
              </w:rPr>
              <w:drawing>
                <wp:inline distT="0" distB="0" distL="0" distR="0" wp14:anchorId="78375459" wp14:editId="1DF97786">
                  <wp:extent cx="1885950" cy="1047750"/>
                  <wp:effectExtent l="0" t="0" r="0" b="0"/>
                  <wp:docPr id="1"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85950" cy="1047750"/>
                          </a:xfrm>
                          <a:prstGeom prst="rect">
                            <a:avLst/>
                          </a:prstGeom>
                          <a:noFill/>
                          <a:ln>
                            <a:noFill/>
                          </a:ln>
                        </pic:spPr>
                      </pic:pic>
                    </a:graphicData>
                  </a:graphic>
                </wp:inline>
              </w:drawing>
            </w:r>
          </w:p>
        </w:tc>
      </w:tr>
      <w:tr w:rsidR="006E54E0" w14:paraId="11729D97" w14:textId="77777777" w:rsidTr="006E54E0">
        <w:trPr>
          <w:trHeight w:hRule="exact" w:val="1219"/>
        </w:trPr>
        <w:tc>
          <w:tcPr>
            <w:tcW w:w="4361" w:type="dxa"/>
            <w:tcBorders>
              <w:top w:val="nil"/>
              <w:left w:val="nil"/>
              <w:bottom w:val="nil"/>
              <w:right w:val="nil"/>
            </w:tcBorders>
          </w:tcPr>
          <w:p w14:paraId="320AB891" w14:textId="77777777" w:rsidR="006E54E0" w:rsidRDefault="006E54E0" w:rsidP="0004144F"/>
        </w:tc>
        <w:tc>
          <w:tcPr>
            <w:tcW w:w="5086" w:type="dxa"/>
            <w:tcBorders>
              <w:top w:val="single" w:sz="24" w:space="0" w:color="0193CF"/>
              <w:left w:val="nil"/>
              <w:bottom w:val="single" w:sz="24" w:space="0" w:color="0193CF"/>
              <w:right w:val="nil"/>
            </w:tcBorders>
          </w:tcPr>
          <w:p w14:paraId="6057555C" w14:textId="75006053" w:rsidR="006E54E0" w:rsidRPr="006E54E0" w:rsidRDefault="006C765B" w:rsidP="006E54E0">
            <w:pPr>
              <w:tabs>
                <w:tab w:val="left" w:pos="3305"/>
              </w:tabs>
              <w:spacing w:before="240" w:after="240"/>
              <w:ind w:left="284" w:right="284"/>
              <w:rPr>
                <w:sz w:val="36"/>
                <w:szCs w:val="36"/>
              </w:rPr>
            </w:pPr>
            <w:r>
              <w:rPr>
                <w:sz w:val="36"/>
                <w:szCs w:val="36"/>
              </w:rPr>
              <w:t>February 2022</w:t>
            </w:r>
            <w:r w:rsidR="006E54E0" w:rsidRPr="006E54E0">
              <w:rPr>
                <w:sz w:val="36"/>
                <w:szCs w:val="36"/>
              </w:rPr>
              <w:tab/>
            </w:r>
          </w:p>
        </w:tc>
      </w:tr>
      <w:tr w:rsidR="006E54E0" w14:paraId="26B90D85" w14:textId="77777777" w:rsidTr="006E54E0">
        <w:trPr>
          <w:trHeight w:hRule="exact" w:val="652"/>
        </w:trPr>
        <w:tc>
          <w:tcPr>
            <w:tcW w:w="4361" w:type="dxa"/>
            <w:tcBorders>
              <w:top w:val="nil"/>
              <w:left w:val="nil"/>
              <w:bottom w:val="nil"/>
              <w:right w:val="nil"/>
            </w:tcBorders>
          </w:tcPr>
          <w:p w14:paraId="7514644C" w14:textId="77777777" w:rsidR="006E54E0" w:rsidRDefault="006E54E0" w:rsidP="0004144F"/>
        </w:tc>
        <w:tc>
          <w:tcPr>
            <w:tcW w:w="5086" w:type="dxa"/>
            <w:tcBorders>
              <w:top w:val="single" w:sz="24" w:space="0" w:color="0193CF"/>
              <w:left w:val="nil"/>
              <w:bottom w:val="nil"/>
              <w:right w:val="nil"/>
            </w:tcBorders>
          </w:tcPr>
          <w:p w14:paraId="2A58AB86" w14:textId="77777777" w:rsidR="006E54E0" w:rsidRDefault="006E54E0" w:rsidP="0004144F">
            <w:r>
              <w:t xml:space="preserve"> </w:t>
            </w:r>
          </w:p>
        </w:tc>
      </w:tr>
      <w:tr w:rsidR="006E54E0" w14:paraId="12012523" w14:textId="77777777" w:rsidTr="006E54E0">
        <w:trPr>
          <w:trHeight w:hRule="exact" w:val="5126"/>
        </w:trPr>
        <w:tc>
          <w:tcPr>
            <w:tcW w:w="9447" w:type="dxa"/>
            <w:gridSpan w:val="2"/>
            <w:tcBorders>
              <w:top w:val="nil"/>
              <w:left w:val="nil"/>
              <w:bottom w:val="nil"/>
              <w:right w:val="nil"/>
            </w:tcBorders>
          </w:tcPr>
          <w:p w14:paraId="244878FE" w14:textId="77777777" w:rsidR="006E54E0" w:rsidRDefault="006E54E0" w:rsidP="006E54E0">
            <w:pPr>
              <w:jc w:val="right"/>
              <w:rPr>
                <w:noProof/>
                <w:lang w:eastAsia="en-GB"/>
              </w:rPr>
            </w:pPr>
          </w:p>
          <w:p w14:paraId="0B565B4E" w14:textId="77777777" w:rsidR="006E54E0" w:rsidRDefault="006E54E0" w:rsidP="006E54E0">
            <w:pPr>
              <w:jc w:val="right"/>
              <w:rPr>
                <w:noProof/>
                <w:lang w:eastAsia="en-GB"/>
              </w:rPr>
            </w:pPr>
          </w:p>
          <w:p w14:paraId="0AF96734" w14:textId="77777777" w:rsidR="006E54E0" w:rsidRDefault="006E54E0" w:rsidP="006E54E0">
            <w:pPr>
              <w:jc w:val="right"/>
            </w:pPr>
          </w:p>
          <w:p w14:paraId="1CF8DB48" w14:textId="77777777" w:rsidR="006E54E0" w:rsidRDefault="006E54E0" w:rsidP="006E54E0">
            <w:pPr>
              <w:jc w:val="right"/>
            </w:pPr>
          </w:p>
        </w:tc>
      </w:tr>
    </w:tbl>
    <w:p w14:paraId="50FA6A3C" w14:textId="77777777" w:rsidR="003B3DAD" w:rsidRPr="00FB7957" w:rsidRDefault="006E54E0">
      <w:pPr>
        <w:rPr>
          <w:b/>
        </w:rPr>
      </w:pPr>
      <w:r>
        <w:rPr>
          <w:b/>
        </w:rPr>
        <w:lastRenderedPageBreak/>
        <w:br w:type="page"/>
      </w:r>
    </w:p>
    <w:p w14:paraId="31CA5451" w14:textId="77777777" w:rsidR="00BD6C5F" w:rsidRPr="00AD0F1D" w:rsidRDefault="00F57413" w:rsidP="00AD0F1D">
      <w:pPr>
        <w:pStyle w:val="Heading1"/>
        <w:tabs>
          <w:tab w:val="left" w:pos="1680"/>
        </w:tabs>
        <w:rPr>
          <w:color w:val="1F497D"/>
          <w:sz w:val="28"/>
          <w:szCs w:val="28"/>
        </w:rPr>
      </w:pPr>
      <w:r>
        <w:rPr>
          <w:sz w:val="28"/>
          <w:szCs w:val="28"/>
        </w:rPr>
        <w:lastRenderedPageBreak/>
        <w:t xml:space="preserve"> </w:t>
      </w:r>
      <w:r w:rsidR="00BD6C5F" w:rsidRPr="00B84C4A">
        <w:rPr>
          <w:sz w:val="28"/>
          <w:szCs w:val="28"/>
        </w:rPr>
        <w:t>Contents</w:t>
      </w:r>
      <w:r w:rsidR="00AD0F1D">
        <w:rPr>
          <w:sz w:val="28"/>
          <w:szCs w:val="28"/>
        </w:rPr>
        <w:tab/>
      </w:r>
    </w:p>
    <w:p w14:paraId="3A117D12" w14:textId="77777777" w:rsidR="00BD6C5F" w:rsidRDefault="00BD6C5F">
      <w:pPr>
        <w:rPr>
          <w:b/>
        </w:rPr>
      </w:pPr>
    </w:p>
    <w:p w14:paraId="4BF7E69E" w14:textId="77777777" w:rsidR="009D09AA" w:rsidRPr="00BA1C23" w:rsidRDefault="002F3D5C" w:rsidP="009D09AA">
      <w:pPr>
        <w:numPr>
          <w:ilvl w:val="0"/>
          <w:numId w:val="2"/>
        </w:numPr>
        <w:rPr>
          <w:bCs/>
        </w:rPr>
      </w:pPr>
      <w:r w:rsidRPr="00BA1C23">
        <w:rPr>
          <w:bCs/>
        </w:rPr>
        <w:t xml:space="preserve">List of </w:t>
      </w:r>
      <w:r w:rsidR="005666D4" w:rsidRPr="00BA1C23">
        <w:rPr>
          <w:bCs/>
        </w:rPr>
        <w:t>Drawings</w:t>
      </w:r>
      <w:r w:rsidRPr="00BA1C23">
        <w:rPr>
          <w:bCs/>
        </w:rPr>
        <w:t xml:space="preserve"> and Reference Materials</w:t>
      </w:r>
    </w:p>
    <w:p w14:paraId="00571564" w14:textId="77777777" w:rsidR="00BD6C5F" w:rsidRPr="00BA1C23" w:rsidRDefault="002F3D5C" w:rsidP="00BD6C5F">
      <w:pPr>
        <w:numPr>
          <w:ilvl w:val="0"/>
          <w:numId w:val="2"/>
        </w:numPr>
        <w:rPr>
          <w:bCs/>
        </w:rPr>
      </w:pPr>
      <w:r w:rsidRPr="00BA1C23">
        <w:rPr>
          <w:bCs/>
        </w:rPr>
        <w:t>Specification of works</w:t>
      </w:r>
    </w:p>
    <w:p w14:paraId="19A851DF" w14:textId="5A4BCD6C" w:rsidR="00260231" w:rsidRPr="00BA1C23" w:rsidRDefault="008F7B76" w:rsidP="00BD6C5F">
      <w:pPr>
        <w:numPr>
          <w:ilvl w:val="0"/>
          <w:numId w:val="2"/>
        </w:numPr>
        <w:rPr>
          <w:bCs/>
        </w:rPr>
      </w:pPr>
      <w:r w:rsidRPr="00BA1C23">
        <w:rPr>
          <w:bCs/>
        </w:rPr>
        <w:t>Variations from specification (Variant bids)</w:t>
      </w:r>
    </w:p>
    <w:p w14:paraId="69598E7B" w14:textId="77777777" w:rsidR="00E461C9" w:rsidRDefault="00E461C9" w:rsidP="00BD6C5F">
      <w:pPr>
        <w:rPr>
          <w:b/>
        </w:rPr>
      </w:pPr>
    </w:p>
    <w:p w14:paraId="2BBC06E9" w14:textId="77777777" w:rsidR="00E461C9" w:rsidRPr="00B84C4A" w:rsidRDefault="00E461C9" w:rsidP="00E461C9">
      <w:pPr>
        <w:pStyle w:val="Heading1"/>
        <w:rPr>
          <w:sz w:val="28"/>
          <w:szCs w:val="28"/>
        </w:rPr>
      </w:pPr>
      <w:r w:rsidRPr="00B84C4A">
        <w:rPr>
          <w:sz w:val="28"/>
          <w:szCs w:val="28"/>
        </w:rPr>
        <w:t>1.</w:t>
      </w:r>
      <w:r w:rsidR="00890020">
        <w:rPr>
          <w:sz w:val="28"/>
          <w:szCs w:val="28"/>
        </w:rPr>
        <w:tab/>
      </w:r>
      <w:r w:rsidR="00260231">
        <w:rPr>
          <w:sz w:val="28"/>
          <w:szCs w:val="28"/>
        </w:rPr>
        <w:t>List of Drawings and Reference Materials</w:t>
      </w:r>
    </w:p>
    <w:p w14:paraId="6761E6A5" w14:textId="77777777" w:rsidR="0083796D" w:rsidRPr="00B51076" w:rsidRDefault="0083796D" w:rsidP="00264F97">
      <w:pPr>
        <w:rPr>
          <w:i/>
          <w:iCs/>
          <w:color w:val="FF0000"/>
        </w:rPr>
      </w:pPr>
    </w:p>
    <w:p w14:paraId="31DA2527" w14:textId="77777777" w:rsidR="00ED52DC" w:rsidRPr="00B51076" w:rsidRDefault="00ED52DC" w:rsidP="009D09AA">
      <w:pPr>
        <w:numPr>
          <w:ilvl w:val="0"/>
          <w:numId w:val="4"/>
        </w:numPr>
        <w:rPr>
          <w:i/>
          <w:iCs/>
          <w:color w:val="000000"/>
        </w:rPr>
      </w:pPr>
      <w:r w:rsidRPr="00B51076">
        <w:rPr>
          <w:i/>
          <w:iCs/>
          <w:color w:val="000000"/>
        </w:rPr>
        <w:t>Council of the Isles of Scilly Waste Reduction Strategy</w:t>
      </w:r>
    </w:p>
    <w:p w14:paraId="06163DA2" w14:textId="77777777" w:rsidR="00844D1C" w:rsidRPr="00B51076" w:rsidRDefault="00844D1C" w:rsidP="009D09AA">
      <w:pPr>
        <w:numPr>
          <w:ilvl w:val="0"/>
          <w:numId w:val="4"/>
        </w:numPr>
        <w:rPr>
          <w:i/>
          <w:iCs/>
          <w:color w:val="000000"/>
        </w:rPr>
      </w:pPr>
      <w:r w:rsidRPr="00B51076">
        <w:rPr>
          <w:i/>
          <w:iCs/>
          <w:color w:val="000000"/>
        </w:rPr>
        <w:t xml:space="preserve">Waste Site </w:t>
      </w:r>
      <w:r w:rsidR="009D1806" w:rsidRPr="00B51076">
        <w:rPr>
          <w:i/>
          <w:iCs/>
          <w:color w:val="000000"/>
        </w:rPr>
        <w:t xml:space="preserve">Acceptance </w:t>
      </w:r>
      <w:r w:rsidRPr="00B51076">
        <w:rPr>
          <w:i/>
          <w:iCs/>
          <w:color w:val="000000"/>
        </w:rPr>
        <w:t xml:space="preserve">Procedure </w:t>
      </w:r>
    </w:p>
    <w:p w14:paraId="1E473696" w14:textId="77777777" w:rsidR="009D1806" w:rsidRPr="00B51076" w:rsidRDefault="009D1806" w:rsidP="009D1806">
      <w:pPr>
        <w:numPr>
          <w:ilvl w:val="0"/>
          <w:numId w:val="4"/>
        </w:numPr>
        <w:rPr>
          <w:i/>
          <w:iCs/>
          <w:color w:val="000000"/>
        </w:rPr>
      </w:pPr>
      <w:r w:rsidRPr="00B51076">
        <w:rPr>
          <w:i/>
          <w:iCs/>
          <w:color w:val="000000"/>
        </w:rPr>
        <w:t>Waste Site Environmental Management System</w:t>
      </w:r>
    </w:p>
    <w:p w14:paraId="2D05DDF4" w14:textId="77777777" w:rsidR="009D1806" w:rsidRPr="00B51076" w:rsidRDefault="009D1806" w:rsidP="009D09AA">
      <w:pPr>
        <w:numPr>
          <w:ilvl w:val="0"/>
          <w:numId w:val="4"/>
        </w:numPr>
        <w:rPr>
          <w:i/>
          <w:iCs/>
          <w:color w:val="000000"/>
        </w:rPr>
      </w:pPr>
      <w:r w:rsidRPr="00B51076">
        <w:rPr>
          <w:i/>
          <w:iCs/>
          <w:color w:val="000000"/>
        </w:rPr>
        <w:t xml:space="preserve">Waste Site Logbook </w:t>
      </w:r>
    </w:p>
    <w:p w14:paraId="55209BBA" w14:textId="77777777" w:rsidR="009D09AA" w:rsidRPr="00D0297F" w:rsidRDefault="009D09AA" w:rsidP="009D09AA">
      <w:pPr>
        <w:ind w:left="360"/>
        <w:rPr>
          <w:color w:val="000000"/>
        </w:rPr>
      </w:pPr>
    </w:p>
    <w:p w14:paraId="5F03105A" w14:textId="77777777" w:rsidR="00E461C9" w:rsidRPr="00B84C4A" w:rsidRDefault="00E461C9" w:rsidP="00E461C9">
      <w:pPr>
        <w:pStyle w:val="Heading1"/>
        <w:rPr>
          <w:sz w:val="28"/>
          <w:szCs w:val="28"/>
        </w:rPr>
      </w:pPr>
      <w:r w:rsidRPr="00B84C4A">
        <w:rPr>
          <w:sz w:val="28"/>
          <w:szCs w:val="28"/>
        </w:rPr>
        <w:t>2.</w:t>
      </w:r>
      <w:r w:rsidRPr="00B84C4A">
        <w:rPr>
          <w:sz w:val="28"/>
          <w:szCs w:val="28"/>
        </w:rPr>
        <w:tab/>
      </w:r>
      <w:r w:rsidR="00254B59">
        <w:rPr>
          <w:sz w:val="28"/>
          <w:szCs w:val="28"/>
        </w:rPr>
        <w:t>Specification</w:t>
      </w:r>
      <w:r w:rsidRPr="00B84C4A">
        <w:rPr>
          <w:sz w:val="28"/>
          <w:szCs w:val="28"/>
        </w:rPr>
        <w:t xml:space="preserve"> </w:t>
      </w:r>
    </w:p>
    <w:p w14:paraId="1397281C" w14:textId="77777777" w:rsidR="00E461C9" w:rsidRDefault="00E461C9" w:rsidP="00264F97"/>
    <w:p w14:paraId="28EA84BA" w14:textId="77777777" w:rsidR="00C80B31" w:rsidRDefault="00C80B31" w:rsidP="00C80B31">
      <w:pPr>
        <w:pStyle w:val="Committeetemplate"/>
        <w:numPr>
          <w:ilvl w:val="0"/>
          <w:numId w:val="0"/>
        </w:numPr>
        <w:ind w:left="360" w:hanging="360"/>
        <w:rPr>
          <w:rFonts w:ascii="Calibri" w:hAnsi="Calibri" w:cs="Calibri"/>
          <w:sz w:val="22"/>
          <w:szCs w:val="22"/>
        </w:rPr>
      </w:pPr>
      <w:r w:rsidRPr="009D09AA">
        <w:rPr>
          <w:rFonts w:ascii="Calibri" w:hAnsi="Calibri" w:cs="Calibri"/>
          <w:sz w:val="22"/>
          <w:szCs w:val="22"/>
        </w:rPr>
        <w:t xml:space="preserve">The Council of the Isles of Scilly has a statutory duty to provide a waste and recycling service for the </w:t>
      </w:r>
    </w:p>
    <w:p w14:paraId="47F2A325" w14:textId="77777777" w:rsidR="00C80B31" w:rsidRDefault="00C80B31" w:rsidP="00C80B31">
      <w:pPr>
        <w:pStyle w:val="Committeetemplate"/>
        <w:numPr>
          <w:ilvl w:val="0"/>
          <w:numId w:val="0"/>
        </w:numPr>
        <w:ind w:left="360" w:hanging="360"/>
        <w:rPr>
          <w:rFonts w:ascii="Calibri" w:hAnsi="Calibri" w:cs="Calibri"/>
          <w:sz w:val="22"/>
          <w:szCs w:val="22"/>
        </w:rPr>
      </w:pPr>
      <w:r w:rsidRPr="009D09AA">
        <w:rPr>
          <w:rFonts w:ascii="Calibri" w:hAnsi="Calibri" w:cs="Calibri"/>
          <w:sz w:val="22"/>
          <w:szCs w:val="22"/>
        </w:rPr>
        <w:t>Islands</w:t>
      </w:r>
      <w:r>
        <w:rPr>
          <w:rFonts w:ascii="Calibri" w:hAnsi="Calibri" w:cs="Calibri"/>
          <w:sz w:val="22"/>
          <w:szCs w:val="22"/>
        </w:rPr>
        <w:t>, therefore, t</w:t>
      </w:r>
      <w:r w:rsidR="009D09AA" w:rsidRPr="009D09AA">
        <w:rPr>
          <w:rFonts w:ascii="Calibri" w:hAnsi="Calibri" w:cs="Calibri"/>
          <w:sz w:val="22"/>
          <w:szCs w:val="22"/>
        </w:rPr>
        <w:t xml:space="preserve">he Council is seeking to appoint a contractor to provide household and </w:t>
      </w:r>
    </w:p>
    <w:p w14:paraId="42699889" w14:textId="4E26DD3E" w:rsidR="009D09AA" w:rsidRDefault="009D09AA" w:rsidP="00C80B31">
      <w:pPr>
        <w:pStyle w:val="Committeetemplate"/>
        <w:numPr>
          <w:ilvl w:val="0"/>
          <w:numId w:val="0"/>
        </w:numPr>
        <w:ind w:left="360" w:hanging="360"/>
        <w:rPr>
          <w:rFonts w:ascii="Calibri" w:hAnsi="Calibri" w:cs="Calibri"/>
          <w:sz w:val="22"/>
          <w:szCs w:val="22"/>
        </w:rPr>
      </w:pPr>
      <w:r w:rsidRPr="009D09AA">
        <w:rPr>
          <w:rFonts w:ascii="Calibri" w:hAnsi="Calibri" w:cs="Calibri"/>
          <w:sz w:val="22"/>
          <w:szCs w:val="22"/>
        </w:rPr>
        <w:t xml:space="preserve">commercial waste and recycling services for the island of St </w:t>
      </w:r>
      <w:r w:rsidR="00BA1C23">
        <w:rPr>
          <w:rFonts w:ascii="Calibri" w:hAnsi="Calibri" w:cs="Calibri"/>
          <w:sz w:val="22"/>
          <w:szCs w:val="22"/>
        </w:rPr>
        <w:t>Agnes</w:t>
      </w:r>
      <w:r w:rsidRPr="009D09AA">
        <w:rPr>
          <w:rFonts w:ascii="Calibri" w:hAnsi="Calibri" w:cs="Calibri"/>
          <w:sz w:val="22"/>
          <w:szCs w:val="22"/>
        </w:rPr>
        <w:t xml:space="preserve">. </w:t>
      </w:r>
    </w:p>
    <w:p w14:paraId="680D8E4B" w14:textId="77777777" w:rsidR="00C80B31" w:rsidRPr="009D09AA" w:rsidRDefault="00C80B31" w:rsidP="00C80B31">
      <w:pPr>
        <w:pStyle w:val="Committeetemplate"/>
        <w:numPr>
          <w:ilvl w:val="0"/>
          <w:numId w:val="0"/>
        </w:numPr>
        <w:ind w:left="360" w:hanging="360"/>
        <w:rPr>
          <w:rFonts w:ascii="Calibri" w:hAnsi="Calibri" w:cs="Calibri"/>
          <w:sz w:val="22"/>
          <w:szCs w:val="22"/>
        </w:rPr>
      </w:pPr>
    </w:p>
    <w:p w14:paraId="6B18BADF" w14:textId="77777777" w:rsidR="00F641EA" w:rsidRPr="00844D1C" w:rsidRDefault="00C80B31" w:rsidP="00C80B31">
      <w:pPr>
        <w:rPr>
          <w:rFonts w:cs="Calibri"/>
          <w:b/>
          <w:sz w:val="24"/>
          <w:szCs w:val="24"/>
        </w:rPr>
      </w:pPr>
      <w:r w:rsidRPr="00844D1C">
        <w:rPr>
          <w:rFonts w:cs="Calibri"/>
          <w:b/>
          <w:sz w:val="24"/>
          <w:szCs w:val="24"/>
        </w:rPr>
        <w:t>Context</w:t>
      </w:r>
    </w:p>
    <w:p w14:paraId="2EC5DEDF" w14:textId="77777777" w:rsidR="00C80B31" w:rsidRPr="00D0297F" w:rsidRDefault="00C80B31" w:rsidP="00C80B31">
      <w:pPr>
        <w:pStyle w:val="Committeetemplate"/>
        <w:numPr>
          <w:ilvl w:val="0"/>
          <w:numId w:val="0"/>
        </w:numPr>
        <w:ind w:left="360" w:hanging="360"/>
        <w:rPr>
          <w:rFonts w:ascii="Calibri" w:hAnsi="Calibri" w:cs="Calibri"/>
          <w:sz w:val="22"/>
          <w:szCs w:val="22"/>
        </w:rPr>
      </w:pPr>
      <w:r w:rsidRPr="00D0297F">
        <w:rPr>
          <w:rFonts w:ascii="Calibri" w:hAnsi="Calibri" w:cs="Calibri"/>
          <w:sz w:val="22"/>
          <w:szCs w:val="22"/>
        </w:rPr>
        <w:t xml:space="preserve">The </w:t>
      </w:r>
      <w:hyperlink r:id="rId8" w:history="1">
        <w:r w:rsidRPr="00D0297F">
          <w:rPr>
            <w:rStyle w:val="Hyperlink"/>
            <w:rFonts w:ascii="Calibri" w:hAnsi="Calibri" w:cs="Calibri"/>
            <w:sz w:val="22"/>
            <w:szCs w:val="22"/>
          </w:rPr>
          <w:t>UK Government’s Resource and Waste Strategy (2018)</w:t>
        </w:r>
      </w:hyperlink>
      <w:r w:rsidRPr="00D0297F">
        <w:rPr>
          <w:rFonts w:ascii="Calibri" w:hAnsi="Calibri" w:cs="Calibri"/>
          <w:sz w:val="22"/>
          <w:szCs w:val="22"/>
        </w:rPr>
        <w:t xml:space="preserve"> sets out to preserve material resources </w:t>
      </w:r>
    </w:p>
    <w:p w14:paraId="7803CD2D" w14:textId="77777777" w:rsidR="00C80B31" w:rsidRPr="00D0297F" w:rsidRDefault="00C80B31" w:rsidP="00C80B31">
      <w:pPr>
        <w:pStyle w:val="Committeetemplate"/>
        <w:numPr>
          <w:ilvl w:val="0"/>
          <w:numId w:val="0"/>
        </w:numPr>
        <w:ind w:left="360" w:hanging="360"/>
        <w:rPr>
          <w:rFonts w:ascii="Calibri" w:hAnsi="Calibri" w:cs="Calibri"/>
          <w:sz w:val="22"/>
          <w:szCs w:val="22"/>
        </w:rPr>
      </w:pPr>
      <w:r w:rsidRPr="00D0297F">
        <w:rPr>
          <w:rFonts w:ascii="Calibri" w:hAnsi="Calibri" w:cs="Calibri"/>
          <w:sz w:val="22"/>
          <w:szCs w:val="22"/>
        </w:rPr>
        <w:t xml:space="preserve">by minimising waste, promoting resource efficiency and moving towards a circular economy. </w:t>
      </w:r>
    </w:p>
    <w:p w14:paraId="44E33215" w14:textId="77777777" w:rsidR="00ED52DC" w:rsidRPr="00D0297F" w:rsidRDefault="00ED52DC" w:rsidP="00C80B31">
      <w:pPr>
        <w:pStyle w:val="Committeetemplate"/>
        <w:numPr>
          <w:ilvl w:val="0"/>
          <w:numId w:val="0"/>
        </w:numPr>
        <w:ind w:left="360" w:hanging="360"/>
        <w:rPr>
          <w:rFonts w:ascii="Calibri" w:hAnsi="Calibri" w:cs="Calibri"/>
          <w:sz w:val="22"/>
          <w:szCs w:val="22"/>
        </w:rPr>
      </w:pPr>
      <w:r w:rsidRPr="00D0297F">
        <w:rPr>
          <w:rFonts w:ascii="Calibri" w:hAnsi="Calibri" w:cs="Calibri"/>
          <w:sz w:val="22"/>
          <w:szCs w:val="22"/>
        </w:rPr>
        <w:t xml:space="preserve">The Strategy </w:t>
      </w:r>
      <w:r w:rsidR="00C80B31" w:rsidRPr="00D0297F">
        <w:rPr>
          <w:rFonts w:ascii="Calibri" w:hAnsi="Calibri" w:cs="Calibri"/>
          <w:sz w:val="22"/>
          <w:szCs w:val="22"/>
        </w:rPr>
        <w:t xml:space="preserve">requires local authorities to ensure 65% of </w:t>
      </w:r>
      <w:r w:rsidR="001F6BB0">
        <w:rPr>
          <w:rFonts w:ascii="Calibri" w:hAnsi="Calibri" w:cs="Calibri"/>
          <w:sz w:val="22"/>
          <w:szCs w:val="22"/>
        </w:rPr>
        <w:t>recyclables</w:t>
      </w:r>
      <w:r w:rsidR="00C80B31" w:rsidRPr="00D0297F">
        <w:rPr>
          <w:rFonts w:ascii="Calibri" w:hAnsi="Calibri" w:cs="Calibri"/>
          <w:sz w:val="22"/>
          <w:szCs w:val="22"/>
        </w:rPr>
        <w:t xml:space="preserve"> </w:t>
      </w:r>
      <w:r w:rsidR="001F6BB0">
        <w:rPr>
          <w:rFonts w:ascii="Calibri" w:hAnsi="Calibri" w:cs="Calibri"/>
          <w:sz w:val="22"/>
          <w:szCs w:val="22"/>
        </w:rPr>
        <w:t>are</w:t>
      </w:r>
      <w:r w:rsidR="00C80B31" w:rsidRPr="00D0297F">
        <w:rPr>
          <w:rFonts w:ascii="Calibri" w:hAnsi="Calibri" w:cs="Calibri"/>
          <w:sz w:val="22"/>
          <w:szCs w:val="22"/>
        </w:rPr>
        <w:t xml:space="preserve"> collected</w:t>
      </w:r>
      <w:r w:rsidR="00206248">
        <w:rPr>
          <w:rFonts w:ascii="Calibri" w:hAnsi="Calibri" w:cs="Calibri"/>
          <w:sz w:val="22"/>
          <w:szCs w:val="22"/>
        </w:rPr>
        <w:t xml:space="preserve"> </w:t>
      </w:r>
      <w:r w:rsidR="00C80B31" w:rsidRPr="00D0297F">
        <w:rPr>
          <w:rFonts w:ascii="Calibri" w:hAnsi="Calibri" w:cs="Calibri"/>
          <w:sz w:val="22"/>
          <w:szCs w:val="22"/>
        </w:rPr>
        <w:t>from all</w:t>
      </w:r>
      <w:r w:rsidRPr="00D0297F">
        <w:rPr>
          <w:rFonts w:ascii="Calibri" w:hAnsi="Calibri" w:cs="Calibri"/>
          <w:sz w:val="22"/>
          <w:szCs w:val="22"/>
        </w:rPr>
        <w:t xml:space="preserve"> </w:t>
      </w:r>
    </w:p>
    <w:p w14:paraId="5B05177C" w14:textId="77777777" w:rsidR="00ED52DC" w:rsidRPr="00D0297F" w:rsidRDefault="00C80B31" w:rsidP="00ED52DC">
      <w:pPr>
        <w:pStyle w:val="Committeetemplate"/>
        <w:numPr>
          <w:ilvl w:val="0"/>
          <w:numId w:val="0"/>
        </w:numPr>
        <w:ind w:left="360" w:hanging="360"/>
        <w:rPr>
          <w:rFonts w:ascii="Calibri" w:hAnsi="Calibri" w:cs="Calibri"/>
          <w:sz w:val="22"/>
          <w:szCs w:val="22"/>
        </w:rPr>
      </w:pPr>
      <w:r w:rsidRPr="00D0297F">
        <w:rPr>
          <w:rFonts w:ascii="Calibri" w:hAnsi="Calibri" w:cs="Calibri"/>
          <w:sz w:val="22"/>
          <w:szCs w:val="22"/>
        </w:rPr>
        <w:t xml:space="preserve">households and businesses by 2035. The Government also requires Local Authorities to provide a </w:t>
      </w:r>
    </w:p>
    <w:p w14:paraId="6D62D14D" w14:textId="77777777" w:rsidR="00C80B31" w:rsidRPr="00D0297F" w:rsidRDefault="00C80B31" w:rsidP="00ED52DC">
      <w:pPr>
        <w:pStyle w:val="Committeetemplate"/>
        <w:numPr>
          <w:ilvl w:val="0"/>
          <w:numId w:val="0"/>
        </w:numPr>
        <w:ind w:left="360" w:hanging="360"/>
        <w:rPr>
          <w:rFonts w:ascii="Calibri" w:hAnsi="Calibri" w:cs="Calibri"/>
          <w:sz w:val="22"/>
          <w:szCs w:val="22"/>
        </w:rPr>
      </w:pPr>
      <w:r w:rsidRPr="00D0297F">
        <w:rPr>
          <w:rFonts w:ascii="Calibri" w:hAnsi="Calibri" w:cs="Calibri"/>
          <w:sz w:val="22"/>
          <w:szCs w:val="22"/>
        </w:rPr>
        <w:t xml:space="preserve">food and green waste collection service by 2023. </w:t>
      </w:r>
    </w:p>
    <w:p w14:paraId="03046E56" w14:textId="77777777" w:rsidR="00C80B31" w:rsidRDefault="00C80B31" w:rsidP="00C80B31">
      <w:pPr>
        <w:pStyle w:val="Committeetemplate"/>
        <w:numPr>
          <w:ilvl w:val="0"/>
          <w:numId w:val="0"/>
        </w:numPr>
      </w:pPr>
    </w:p>
    <w:p w14:paraId="5C099A5A" w14:textId="77777777" w:rsidR="00C80B31" w:rsidRDefault="00F641EA" w:rsidP="00ED52DC">
      <w:pPr>
        <w:pStyle w:val="Committeetemplate"/>
        <w:numPr>
          <w:ilvl w:val="0"/>
          <w:numId w:val="0"/>
        </w:numPr>
        <w:rPr>
          <w:rFonts w:ascii="Calibri" w:hAnsi="Calibri" w:cs="Calibri"/>
          <w:sz w:val="22"/>
          <w:szCs w:val="22"/>
        </w:rPr>
      </w:pPr>
      <w:r w:rsidRPr="00C80B31">
        <w:rPr>
          <w:rFonts w:ascii="Calibri" w:hAnsi="Calibri" w:cs="Calibri"/>
          <w:sz w:val="22"/>
          <w:szCs w:val="22"/>
        </w:rPr>
        <w:t xml:space="preserve">The </w:t>
      </w:r>
      <w:hyperlink r:id="rId9" w:anchor=":~:text=Council%20of%20the%20Isles%20of%20Scilly%20Corporate%20Plan,written%20and%20approved%20by%20Full%20Council%20prior%20to" w:history="1">
        <w:r w:rsidR="00C80B31" w:rsidRPr="00ED52DC">
          <w:rPr>
            <w:rStyle w:val="Hyperlink"/>
            <w:rFonts w:ascii="Calibri" w:hAnsi="Calibri" w:cs="Calibri"/>
            <w:sz w:val="22"/>
            <w:szCs w:val="22"/>
          </w:rPr>
          <w:t xml:space="preserve">Council’s </w:t>
        </w:r>
        <w:r w:rsidRPr="00ED52DC">
          <w:rPr>
            <w:rStyle w:val="Hyperlink"/>
            <w:rFonts w:ascii="Calibri" w:hAnsi="Calibri" w:cs="Calibri"/>
            <w:sz w:val="22"/>
            <w:szCs w:val="22"/>
          </w:rPr>
          <w:t>Corporate Plan 2019-2023</w:t>
        </w:r>
      </w:hyperlink>
      <w:r w:rsidRPr="00C80B31">
        <w:rPr>
          <w:rFonts w:ascii="Calibri" w:hAnsi="Calibri" w:cs="Calibri"/>
          <w:sz w:val="22"/>
          <w:szCs w:val="22"/>
        </w:rPr>
        <w:t xml:space="preserve"> sets out the </w:t>
      </w:r>
      <w:r w:rsidR="00ED52DC">
        <w:rPr>
          <w:rFonts w:ascii="Calibri" w:hAnsi="Calibri" w:cs="Calibri"/>
          <w:sz w:val="22"/>
          <w:szCs w:val="22"/>
        </w:rPr>
        <w:t>organisation’s</w:t>
      </w:r>
      <w:r w:rsidRPr="00C80B31">
        <w:rPr>
          <w:rFonts w:ascii="Calibri" w:hAnsi="Calibri" w:cs="Calibri"/>
          <w:sz w:val="22"/>
          <w:szCs w:val="22"/>
        </w:rPr>
        <w:t xml:space="preserve"> ambitions in relation to climate change, carbon reduction and waste management. In April 2019 the Council declared a Climate Emergency and set a target to become a carbon neutral organisation by 2030. As a result of the declaration, the Council is currently updating its climate change strategy, identifying key areas for action, notably energy consumption, waste and recycling, transport, procurement and behaviour change. </w:t>
      </w:r>
    </w:p>
    <w:p w14:paraId="777368FA" w14:textId="77777777" w:rsidR="00C80B31" w:rsidRDefault="00C80B31" w:rsidP="00F641EA">
      <w:pPr>
        <w:pStyle w:val="Committeetemplate"/>
        <w:numPr>
          <w:ilvl w:val="0"/>
          <w:numId w:val="0"/>
        </w:numPr>
        <w:ind w:left="360" w:hanging="360"/>
        <w:rPr>
          <w:rFonts w:ascii="Calibri" w:hAnsi="Calibri" w:cs="Calibri"/>
          <w:sz w:val="22"/>
          <w:szCs w:val="22"/>
        </w:rPr>
      </w:pPr>
    </w:p>
    <w:p w14:paraId="218F4073" w14:textId="77777777" w:rsidR="00C80B31" w:rsidRDefault="00C80B31" w:rsidP="00C80B31">
      <w:pPr>
        <w:pStyle w:val="Committeetemplate"/>
        <w:numPr>
          <w:ilvl w:val="0"/>
          <w:numId w:val="0"/>
        </w:numPr>
        <w:ind w:left="360" w:hanging="360"/>
        <w:rPr>
          <w:rFonts w:ascii="Calibri" w:hAnsi="Calibri" w:cs="Calibri"/>
          <w:sz w:val="22"/>
          <w:szCs w:val="22"/>
        </w:rPr>
      </w:pPr>
      <w:r>
        <w:rPr>
          <w:rFonts w:ascii="Calibri" w:hAnsi="Calibri" w:cs="Calibri"/>
          <w:sz w:val="22"/>
          <w:szCs w:val="22"/>
        </w:rPr>
        <w:t xml:space="preserve">In January 2020, the Council published the </w:t>
      </w:r>
      <w:hyperlink r:id="rId10" w:history="1">
        <w:r w:rsidRPr="00ED52DC">
          <w:rPr>
            <w:rStyle w:val="Hyperlink"/>
            <w:rFonts w:ascii="Calibri" w:hAnsi="Calibri" w:cs="Calibri"/>
            <w:sz w:val="22"/>
            <w:szCs w:val="22"/>
          </w:rPr>
          <w:t xml:space="preserve">Waste Reduction Strategy (2020-2030), </w:t>
        </w:r>
      </w:hyperlink>
      <w:r>
        <w:rPr>
          <w:rFonts w:ascii="Calibri" w:hAnsi="Calibri" w:cs="Calibri"/>
          <w:sz w:val="22"/>
          <w:szCs w:val="22"/>
        </w:rPr>
        <w:t xml:space="preserve"> which </w:t>
      </w:r>
      <w:r w:rsidR="00F641EA" w:rsidRPr="00C80B31">
        <w:rPr>
          <w:rFonts w:ascii="Calibri" w:hAnsi="Calibri" w:cs="Calibri"/>
          <w:sz w:val="22"/>
          <w:szCs w:val="22"/>
        </w:rPr>
        <w:t xml:space="preserve">sets out </w:t>
      </w:r>
    </w:p>
    <w:p w14:paraId="0FA8388C" w14:textId="77777777" w:rsidR="00C80B31" w:rsidRDefault="00F641EA" w:rsidP="00C80B31">
      <w:pPr>
        <w:pStyle w:val="Committeetemplate"/>
        <w:numPr>
          <w:ilvl w:val="0"/>
          <w:numId w:val="0"/>
        </w:numPr>
        <w:ind w:left="360" w:hanging="360"/>
        <w:rPr>
          <w:rFonts w:ascii="Calibri" w:hAnsi="Calibri" w:cs="Calibri"/>
          <w:sz w:val="22"/>
          <w:szCs w:val="22"/>
        </w:rPr>
      </w:pPr>
      <w:r w:rsidRPr="00C80B31">
        <w:rPr>
          <w:rFonts w:ascii="Calibri" w:hAnsi="Calibri" w:cs="Calibri"/>
          <w:sz w:val="22"/>
          <w:szCs w:val="22"/>
        </w:rPr>
        <w:t xml:space="preserve">the Council’s plans to both support the delivery of the Council’s carbon neutral agenda, but also to </w:t>
      </w:r>
    </w:p>
    <w:p w14:paraId="438E1240" w14:textId="77777777" w:rsidR="00ED52DC" w:rsidRDefault="00F641EA" w:rsidP="00C80B31">
      <w:pPr>
        <w:pStyle w:val="Committeetemplate"/>
        <w:numPr>
          <w:ilvl w:val="0"/>
          <w:numId w:val="0"/>
        </w:numPr>
        <w:ind w:left="360" w:hanging="360"/>
        <w:rPr>
          <w:rFonts w:ascii="Calibri" w:hAnsi="Calibri" w:cs="Calibri"/>
          <w:sz w:val="22"/>
          <w:szCs w:val="22"/>
        </w:rPr>
      </w:pPr>
      <w:r w:rsidRPr="00C80B31">
        <w:rPr>
          <w:rFonts w:ascii="Calibri" w:hAnsi="Calibri" w:cs="Calibri"/>
          <w:sz w:val="22"/>
          <w:szCs w:val="22"/>
        </w:rPr>
        <w:lastRenderedPageBreak/>
        <w:t xml:space="preserve">meet the Government’s requirements laid out in the </w:t>
      </w:r>
      <w:r w:rsidR="00ED52DC">
        <w:rPr>
          <w:rFonts w:ascii="Calibri" w:hAnsi="Calibri" w:cs="Calibri"/>
          <w:sz w:val="22"/>
          <w:szCs w:val="22"/>
        </w:rPr>
        <w:t xml:space="preserve">Government’s </w:t>
      </w:r>
      <w:r w:rsidRPr="00C80B31">
        <w:rPr>
          <w:rFonts w:ascii="Calibri" w:hAnsi="Calibri" w:cs="Calibri"/>
          <w:sz w:val="22"/>
          <w:szCs w:val="22"/>
        </w:rPr>
        <w:t>Resource and Waste Strategy</w:t>
      </w:r>
    </w:p>
    <w:p w14:paraId="3C5EEE5A" w14:textId="77777777" w:rsidR="00C80B31" w:rsidRDefault="00F641EA" w:rsidP="00C80B31">
      <w:pPr>
        <w:pStyle w:val="Committeetemplate"/>
        <w:numPr>
          <w:ilvl w:val="0"/>
          <w:numId w:val="0"/>
        </w:numPr>
        <w:ind w:left="360" w:hanging="360"/>
        <w:rPr>
          <w:rFonts w:ascii="Calibri" w:hAnsi="Calibri" w:cs="Calibri"/>
          <w:sz w:val="22"/>
          <w:szCs w:val="22"/>
        </w:rPr>
      </w:pPr>
      <w:r w:rsidRPr="00C80B31">
        <w:rPr>
          <w:rFonts w:ascii="Calibri" w:hAnsi="Calibri" w:cs="Calibri"/>
          <w:sz w:val="22"/>
          <w:szCs w:val="22"/>
        </w:rPr>
        <w:t xml:space="preserve">above. </w:t>
      </w:r>
    </w:p>
    <w:p w14:paraId="20EAC904" w14:textId="77777777" w:rsidR="00C80B31" w:rsidRDefault="00C80B31" w:rsidP="00C80B31">
      <w:pPr>
        <w:pStyle w:val="Committeetemplate"/>
        <w:numPr>
          <w:ilvl w:val="0"/>
          <w:numId w:val="0"/>
        </w:numPr>
        <w:rPr>
          <w:rFonts w:ascii="Calibri" w:hAnsi="Calibri" w:cs="Calibri"/>
          <w:sz w:val="22"/>
          <w:szCs w:val="22"/>
        </w:rPr>
      </w:pPr>
    </w:p>
    <w:p w14:paraId="6A2E5B84" w14:textId="77777777" w:rsidR="00C80B31" w:rsidRDefault="00F641EA" w:rsidP="00C80B31">
      <w:pPr>
        <w:pStyle w:val="Committeetemplate"/>
        <w:numPr>
          <w:ilvl w:val="0"/>
          <w:numId w:val="0"/>
        </w:numPr>
        <w:rPr>
          <w:rFonts w:ascii="Calibri" w:hAnsi="Calibri" w:cs="Calibri"/>
          <w:sz w:val="22"/>
          <w:szCs w:val="22"/>
        </w:rPr>
      </w:pPr>
      <w:r w:rsidRPr="00C80B31">
        <w:rPr>
          <w:rFonts w:ascii="Calibri" w:hAnsi="Calibri" w:cs="Calibri"/>
          <w:sz w:val="22"/>
          <w:szCs w:val="22"/>
        </w:rPr>
        <w:t xml:space="preserve">The Waste Reduction Strategy commits to working with </w:t>
      </w:r>
      <w:r w:rsidR="00ED52DC">
        <w:rPr>
          <w:rFonts w:ascii="Calibri" w:hAnsi="Calibri" w:cs="Calibri"/>
          <w:sz w:val="22"/>
          <w:szCs w:val="22"/>
        </w:rPr>
        <w:t xml:space="preserve">local stakeholders </w:t>
      </w:r>
      <w:proofErr w:type="gramStart"/>
      <w:r w:rsidRPr="00C80B31">
        <w:rPr>
          <w:rFonts w:ascii="Calibri" w:hAnsi="Calibri" w:cs="Calibri"/>
          <w:sz w:val="22"/>
          <w:szCs w:val="22"/>
        </w:rPr>
        <w:t>to;</w:t>
      </w:r>
      <w:proofErr w:type="gramEnd"/>
      <w:r w:rsidRPr="00C80B31">
        <w:rPr>
          <w:rFonts w:ascii="Calibri" w:hAnsi="Calibri" w:cs="Calibri"/>
          <w:sz w:val="22"/>
          <w:szCs w:val="22"/>
        </w:rPr>
        <w:t xml:space="preserve"> </w:t>
      </w:r>
    </w:p>
    <w:p w14:paraId="0F79D895" w14:textId="77777777" w:rsidR="00ED52DC" w:rsidRDefault="00ED52DC" w:rsidP="00C80B31">
      <w:pPr>
        <w:pStyle w:val="Committeetemplate"/>
        <w:numPr>
          <w:ilvl w:val="0"/>
          <w:numId w:val="0"/>
        </w:numPr>
        <w:rPr>
          <w:rFonts w:ascii="Calibri" w:hAnsi="Calibri" w:cs="Calibri"/>
          <w:sz w:val="22"/>
          <w:szCs w:val="22"/>
        </w:rPr>
      </w:pPr>
    </w:p>
    <w:p w14:paraId="507688BF" w14:textId="77777777" w:rsidR="00C80B31" w:rsidRDefault="00F641EA" w:rsidP="00C80B31">
      <w:pPr>
        <w:pStyle w:val="Committeetemplate"/>
        <w:numPr>
          <w:ilvl w:val="0"/>
          <w:numId w:val="9"/>
        </w:numPr>
        <w:rPr>
          <w:rFonts w:ascii="Calibri" w:hAnsi="Calibri" w:cs="Calibri"/>
          <w:sz w:val="22"/>
          <w:szCs w:val="22"/>
        </w:rPr>
      </w:pPr>
      <w:r w:rsidRPr="00C80B31">
        <w:rPr>
          <w:rFonts w:ascii="Calibri" w:hAnsi="Calibri" w:cs="Calibri"/>
          <w:sz w:val="22"/>
          <w:szCs w:val="22"/>
        </w:rPr>
        <w:t xml:space="preserve">Reduce the overall volume of waste across the islands by 15% by 2025 and then by 25% by 2030 </w:t>
      </w:r>
    </w:p>
    <w:p w14:paraId="6E68DF33" w14:textId="77777777" w:rsidR="00C80B31" w:rsidRDefault="00F641EA" w:rsidP="00C80B31">
      <w:pPr>
        <w:pStyle w:val="Committeetemplate"/>
        <w:numPr>
          <w:ilvl w:val="0"/>
          <w:numId w:val="9"/>
        </w:numPr>
        <w:rPr>
          <w:rFonts w:ascii="Calibri" w:hAnsi="Calibri" w:cs="Calibri"/>
          <w:sz w:val="22"/>
          <w:szCs w:val="22"/>
        </w:rPr>
      </w:pPr>
      <w:r w:rsidRPr="00C80B31">
        <w:rPr>
          <w:rFonts w:ascii="Calibri" w:hAnsi="Calibri" w:cs="Calibri"/>
          <w:sz w:val="22"/>
          <w:szCs w:val="22"/>
        </w:rPr>
        <w:t xml:space="preserve">Increase the amount of material that is reused </w:t>
      </w:r>
    </w:p>
    <w:p w14:paraId="4847A33C" w14:textId="77777777" w:rsidR="00C80B31" w:rsidRDefault="00F641EA" w:rsidP="00C80B31">
      <w:pPr>
        <w:pStyle w:val="Committeetemplate"/>
        <w:numPr>
          <w:ilvl w:val="0"/>
          <w:numId w:val="9"/>
        </w:numPr>
        <w:rPr>
          <w:rFonts w:ascii="Calibri" w:hAnsi="Calibri" w:cs="Calibri"/>
          <w:sz w:val="22"/>
          <w:szCs w:val="22"/>
        </w:rPr>
      </w:pPr>
      <w:r w:rsidRPr="00C80B31">
        <w:rPr>
          <w:rFonts w:ascii="Calibri" w:hAnsi="Calibri" w:cs="Calibri"/>
          <w:sz w:val="22"/>
          <w:szCs w:val="22"/>
        </w:rPr>
        <w:t xml:space="preserve">Increase the amount of waste that is recycled or composted </w:t>
      </w:r>
    </w:p>
    <w:p w14:paraId="7F4E0A70" w14:textId="77777777" w:rsidR="00C80B31" w:rsidRDefault="00F641EA" w:rsidP="00C80B31">
      <w:pPr>
        <w:pStyle w:val="Committeetemplate"/>
        <w:numPr>
          <w:ilvl w:val="0"/>
          <w:numId w:val="9"/>
        </w:numPr>
        <w:rPr>
          <w:rFonts w:ascii="Calibri" w:hAnsi="Calibri" w:cs="Calibri"/>
          <w:sz w:val="22"/>
          <w:szCs w:val="22"/>
        </w:rPr>
      </w:pPr>
      <w:r w:rsidRPr="00C80B31">
        <w:rPr>
          <w:rFonts w:ascii="Calibri" w:hAnsi="Calibri" w:cs="Calibri"/>
          <w:sz w:val="22"/>
          <w:szCs w:val="22"/>
        </w:rPr>
        <w:t xml:space="preserve">Improve communications with householders, visitors and businesses regarding waste and recycling collection services </w:t>
      </w:r>
    </w:p>
    <w:p w14:paraId="6FF35C20" w14:textId="77777777" w:rsidR="00C80B31" w:rsidRDefault="00F641EA" w:rsidP="00C80B31">
      <w:pPr>
        <w:pStyle w:val="Committeetemplate"/>
        <w:numPr>
          <w:ilvl w:val="0"/>
          <w:numId w:val="9"/>
        </w:numPr>
        <w:rPr>
          <w:rFonts w:ascii="Calibri" w:hAnsi="Calibri" w:cs="Calibri"/>
          <w:sz w:val="22"/>
          <w:szCs w:val="22"/>
        </w:rPr>
      </w:pPr>
      <w:r w:rsidRPr="00C80B31">
        <w:rPr>
          <w:rFonts w:ascii="Calibri" w:hAnsi="Calibri" w:cs="Calibri"/>
          <w:sz w:val="22"/>
          <w:szCs w:val="22"/>
        </w:rPr>
        <w:t xml:space="preserve">Deliver initiatives that support waste reduction, re-use, recycling and composting. </w:t>
      </w:r>
    </w:p>
    <w:p w14:paraId="66223820" w14:textId="77777777" w:rsidR="00C80B31" w:rsidRDefault="00F641EA" w:rsidP="00C80B31">
      <w:pPr>
        <w:pStyle w:val="Committeetemplate"/>
        <w:numPr>
          <w:ilvl w:val="0"/>
          <w:numId w:val="9"/>
        </w:numPr>
        <w:rPr>
          <w:rFonts w:ascii="Calibri" w:hAnsi="Calibri" w:cs="Calibri"/>
          <w:sz w:val="22"/>
          <w:szCs w:val="22"/>
        </w:rPr>
      </w:pPr>
      <w:r w:rsidRPr="00C80B31">
        <w:rPr>
          <w:rFonts w:ascii="Calibri" w:hAnsi="Calibri" w:cs="Calibri"/>
          <w:sz w:val="22"/>
          <w:szCs w:val="22"/>
        </w:rPr>
        <w:t xml:space="preserve">Provide safe, efficient, cost effective and reliable services which meet the needs of the community  </w:t>
      </w:r>
    </w:p>
    <w:p w14:paraId="49D0113F" w14:textId="77777777" w:rsidR="00C80B31" w:rsidRDefault="00F641EA" w:rsidP="00C80B31">
      <w:pPr>
        <w:pStyle w:val="Committeetemplate"/>
        <w:numPr>
          <w:ilvl w:val="0"/>
          <w:numId w:val="9"/>
        </w:numPr>
        <w:rPr>
          <w:rFonts w:ascii="Calibri" w:hAnsi="Calibri" w:cs="Calibri"/>
          <w:sz w:val="22"/>
          <w:szCs w:val="22"/>
        </w:rPr>
      </w:pPr>
      <w:r w:rsidRPr="00C80B31">
        <w:rPr>
          <w:rFonts w:ascii="Calibri" w:hAnsi="Calibri" w:cs="Calibri"/>
          <w:sz w:val="22"/>
          <w:szCs w:val="22"/>
        </w:rPr>
        <w:t>Provide services that keep the environment and public realm attractive, clean and litter free.</w:t>
      </w:r>
    </w:p>
    <w:p w14:paraId="4E326DC2" w14:textId="77777777" w:rsidR="00F641EA" w:rsidRPr="009D09AA" w:rsidRDefault="00F641EA" w:rsidP="00F641EA">
      <w:pPr>
        <w:pStyle w:val="Committeetemplate"/>
        <w:numPr>
          <w:ilvl w:val="0"/>
          <w:numId w:val="0"/>
        </w:numPr>
        <w:ind w:left="360" w:hanging="360"/>
        <w:rPr>
          <w:rFonts w:ascii="Calibri" w:hAnsi="Calibri" w:cs="Calibri"/>
          <w:sz w:val="22"/>
          <w:szCs w:val="22"/>
        </w:rPr>
      </w:pPr>
    </w:p>
    <w:p w14:paraId="7FA99D70" w14:textId="77777777" w:rsidR="009D09AA" w:rsidRPr="009D09AA" w:rsidRDefault="009D09AA" w:rsidP="009D09AA">
      <w:pPr>
        <w:pStyle w:val="Committeetemplate"/>
        <w:numPr>
          <w:ilvl w:val="0"/>
          <w:numId w:val="0"/>
        </w:numPr>
        <w:ind w:left="1080"/>
        <w:rPr>
          <w:rFonts w:ascii="Calibri" w:hAnsi="Calibri" w:cs="Calibri"/>
          <w:sz w:val="22"/>
          <w:szCs w:val="22"/>
        </w:rPr>
      </w:pPr>
    </w:p>
    <w:p w14:paraId="2909DC75" w14:textId="2D071C46" w:rsidR="00ED52DC" w:rsidRDefault="00C80B31" w:rsidP="00ED52DC">
      <w:pPr>
        <w:rPr>
          <w:b/>
          <w:bCs/>
          <w:sz w:val="24"/>
          <w:szCs w:val="24"/>
        </w:rPr>
      </w:pPr>
      <w:r w:rsidRPr="00844D1C">
        <w:rPr>
          <w:b/>
          <w:bCs/>
          <w:sz w:val="24"/>
          <w:szCs w:val="24"/>
        </w:rPr>
        <w:t>Service Overview</w:t>
      </w:r>
    </w:p>
    <w:p w14:paraId="04D46BD2" w14:textId="32255B8F" w:rsidR="00E22002" w:rsidRPr="00E22002" w:rsidRDefault="00E22002" w:rsidP="00ED52DC">
      <w:pPr>
        <w:rPr>
          <w:sz w:val="24"/>
          <w:szCs w:val="24"/>
        </w:rPr>
      </w:pPr>
      <w:r w:rsidRPr="00E22002">
        <w:rPr>
          <w:sz w:val="24"/>
          <w:szCs w:val="24"/>
        </w:rPr>
        <w:t>The Council is inviting bids to deliver the Waste Management Service Contract on</w:t>
      </w:r>
      <w:r w:rsidR="00227076">
        <w:rPr>
          <w:sz w:val="24"/>
          <w:szCs w:val="24"/>
        </w:rPr>
        <w:t xml:space="preserve"> </w:t>
      </w:r>
      <w:r w:rsidR="00117BCA">
        <w:rPr>
          <w:sz w:val="24"/>
          <w:szCs w:val="24"/>
        </w:rPr>
        <w:t>St</w:t>
      </w:r>
      <w:r w:rsidR="00227076">
        <w:rPr>
          <w:sz w:val="24"/>
          <w:szCs w:val="24"/>
        </w:rPr>
        <w:t xml:space="preserve"> Agnes</w:t>
      </w:r>
      <w:r w:rsidRPr="00E22002">
        <w:rPr>
          <w:sz w:val="24"/>
          <w:szCs w:val="24"/>
        </w:rPr>
        <w:t xml:space="preserve">, including management of the island’s waste transfer site, for a period of 36 months commencing 1st April 2022. The Contract requires the Waste Management Service Contractor </w:t>
      </w:r>
      <w:proofErr w:type="gramStart"/>
      <w:r w:rsidRPr="00E22002">
        <w:rPr>
          <w:sz w:val="24"/>
          <w:szCs w:val="24"/>
        </w:rPr>
        <w:t>to;</w:t>
      </w:r>
      <w:proofErr w:type="gramEnd"/>
      <w:r w:rsidRPr="00E22002">
        <w:rPr>
          <w:sz w:val="24"/>
          <w:szCs w:val="24"/>
        </w:rPr>
        <w:t xml:space="preserve">  </w:t>
      </w:r>
    </w:p>
    <w:p w14:paraId="1863FF7A" w14:textId="126FA09D" w:rsidR="00715113" w:rsidRPr="00715113" w:rsidDel="004E36D4" w:rsidRDefault="00715113" w:rsidP="009D09AA">
      <w:pPr>
        <w:rPr>
          <w:del w:id="0" w:author="Keith Grossett" w:date="2022-02-01T12:27:00Z"/>
        </w:rPr>
      </w:pPr>
    </w:p>
    <w:p w14:paraId="5AF1F8C1" w14:textId="6F74BC88" w:rsidR="0051059C" w:rsidRDefault="0051059C" w:rsidP="00084A29">
      <w:pPr>
        <w:rPr>
          <w:b/>
          <w:bCs/>
        </w:rPr>
      </w:pPr>
      <w:bookmarkStart w:id="1" w:name="_Hlk64041094"/>
      <w:r w:rsidRPr="00F71946">
        <w:rPr>
          <w:b/>
          <w:bCs/>
        </w:rPr>
        <w:t>Waste Site Operations</w:t>
      </w:r>
    </w:p>
    <w:p w14:paraId="1D32153F" w14:textId="77777777" w:rsidR="002B02C3" w:rsidRPr="00F71946" w:rsidRDefault="002B02C3" w:rsidP="002B02C3">
      <w:pPr>
        <w:numPr>
          <w:ilvl w:val="1"/>
          <w:numId w:val="10"/>
        </w:numPr>
        <w:ind w:left="1210"/>
      </w:pPr>
      <w:r w:rsidRPr="00F71946">
        <w:t xml:space="preserve">Open the waste site </w:t>
      </w:r>
      <w:r>
        <w:t xml:space="preserve">for minimum of 3hrs a week </w:t>
      </w:r>
      <w:r w:rsidRPr="00F71946">
        <w:t xml:space="preserve">for island residents and businesses to bring items of waste for disposal </w:t>
      </w:r>
      <w:r>
        <w:t xml:space="preserve">as required. </w:t>
      </w:r>
    </w:p>
    <w:p w14:paraId="2565E19D" w14:textId="3C9BAF0E" w:rsidR="002B02C3" w:rsidRDefault="002B02C3" w:rsidP="002B02C3">
      <w:pPr>
        <w:numPr>
          <w:ilvl w:val="1"/>
          <w:numId w:val="10"/>
        </w:numPr>
        <w:ind w:left="1210"/>
      </w:pPr>
      <w:r w:rsidRPr="00F71946">
        <w:t xml:space="preserve">The Waste Contractor or their appointed representative is present on site </w:t>
      </w:r>
      <w:r>
        <w:t xml:space="preserve">to receive the waste </w:t>
      </w:r>
      <w:r w:rsidRPr="00F71946">
        <w:t xml:space="preserve">to assist customers and to ensure that waste is accepted in accordance with the </w:t>
      </w:r>
      <w:r w:rsidRPr="009D1806">
        <w:rPr>
          <w:i/>
          <w:iCs/>
        </w:rPr>
        <w:t>Waste Site Acceptance Procedure.</w:t>
      </w:r>
      <w:r w:rsidR="009B22C0" w:rsidRPr="009B22C0">
        <w:t xml:space="preserve"> </w:t>
      </w:r>
      <w:r w:rsidR="009B22C0" w:rsidRPr="009B22C0">
        <w:rPr>
          <w:i/>
          <w:iCs/>
        </w:rPr>
        <w:t xml:space="preserve">(Appendix </w:t>
      </w:r>
      <w:r w:rsidR="00A30DB0">
        <w:rPr>
          <w:i/>
          <w:iCs/>
        </w:rPr>
        <w:t>B</w:t>
      </w:r>
      <w:r w:rsidR="009B22C0" w:rsidRPr="009B22C0">
        <w:rPr>
          <w:i/>
          <w:iCs/>
        </w:rPr>
        <w:t>)</w:t>
      </w:r>
    </w:p>
    <w:p w14:paraId="508D01B3" w14:textId="77777777" w:rsidR="002B02C3" w:rsidRDefault="002B02C3" w:rsidP="002B02C3">
      <w:pPr>
        <w:numPr>
          <w:ilvl w:val="1"/>
          <w:numId w:val="10"/>
        </w:numPr>
        <w:ind w:left="1210"/>
      </w:pPr>
      <w:r w:rsidRPr="003D749E">
        <w:t>Keep the site gates locked when the Waste Contractor</w:t>
      </w:r>
      <w:r>
        <w:t xml:space="preserve"> or their appointed representative</w:t>
      </w:r>
      <w:r w:rsidRPr="003D749E">
        <w:t xml:space="preserve"> is not in attendance.</w:t>
      </w:r>
    </w:p>
    <w:p w14:paraId="4C871CAC" w14:textId="77777777" w:rsidR="002B02C3" w:rsidRDefault="002B02C3" w:rsidP="002B02C3">
      <w:pPr>
        <w:numPr>
          <w:ilvl w:val="1"/>
          <w:numId w:val="10"/>
        </w:numPr>
        <w:ind w:left="1210"/>
      </w:pPr>
      <w:r w:rsidRPr="003D749E">
        <w:t xml:space="preserve">Place all materials brought to the site in the appropriate containers for </w:t>
      </w:r>
      <w:r>
        <w:t xml:space="preserve">storage and </w:t>
      </w:r>
      <w:r w:rsidRPr="003D749E">
        <w:t>transportation to</w:t>
      </w:r>
      <w:r>
        <w:t xml:space="preserve"> the quay and onward transfer to</w:t>
      </w:r>
      <w:r w:rsidRPr="003D749E">
        <w:t xml:space="preserve"> St Marys.</w:t>
      </w:r>
      <w:r w:rsidRPr="009F0164">
        <w:t xml:space="preserve"> </w:t>
      </w:r>
    </w:p>
    <w:p w14:paraId="7663DADB" w14:textId="77777777" w:rsidR="002B02C3" w:rsidRDefault="002B02C3" w:rsidP="002B02C3">
      <w:pPr>
        <w:numPr>
          <w:ilvl w:val="1"/>
          <w:numId w:val="10"/>
        </w:numPr>
        <w:ind w:left="1210"/>
      </w:pPr>
      <w:r w:rsidRPr="003D749E">
        <w:t xml:space="preserve">Inspect the fabric of the waste site and any equipment provided in accordance with the planned preventative maintenance schedule.  </w:t>
      </w:r>
    </w:p>
    <w:p w14:paraId="7B0275A0" w14:textId="77777777" w:rsidR="009C3495" w:rsidRDefault="002B02C3" w:rsidP="009C3495">
      <w:pPr>
        <w:pStyle w:val="ListParagraph"/>
        <w:numPr>
          <w:ilvl w:val="1"/>
          <w:numId w:val="10"/>
        </w:numPr>
      </w:pPr>
      <w:r w:rsidRPr="003D749E">
        <w:t>Keep the waste site tidy and free of litter and any safety hazards</w:t>
      </w:r>
      <w:r w:rsidR="009C3495" w:rsidRPr="009C3495">
        <w:t xml:space="preserve"> </w:t>
      </w:r>
    </w:p>
    <w:p w14:paraId="73806F1D" w14:textId="0CA28EF2" w:rsidR="004E36D4" w:rsidRDefault="009C3495" w:rsidP="00DA648D">
      <w:pPr>
        <w:pStyle w:val="ListParagraph"/>
        <w:numPr>
          <w:ilvl w:val="1"/>
          <w:numId w:val="10"/>
        </w:numPr>
        <w:rPr>
          <w:ins w:id="2" w:author="Keith Grossett" w:date="2022-02-01T12:27:00Z"/>
        </w:rPr>
      </w:pPr>
      <w:r w:rsidRPr="009C3495">
        <w:t>Operate the site in accordance with the site’s Environmental Management System (Appendix C)</w:t>
      </w:r>
    </w:p>
    <w:p w14:paraId="19347614" w14:textId="3FBEEE31" w:rsidR="009C3495" w:rsidRDefault="004E36D4" w:rsidP="004E36D4">
      <w:pPr>
        <w:spacing w:after="0" w:line="240" w:lineRule="auto"/>
        <w:pPrChange w:id="3" w:author="Keith Grossett" w:date="2022-02-01T12:27:00Z">
          <w:pPr>
            <w:pStyle w:val="ListParagraph"/>
            <w:numPr>
              <w:ilvl w:val="1"/>
              <w:numId w:val="10"/>
            </w:numPr>
            <w:ind w:left="1080" w:hanging="360"/>
          </w:pPr>
        </w:pPrChange>
      </w:pPr>
      <w:ins w:id="4" w:author="Keith Grossett" w:date="2022-02-01T12:27:00Z">
        <w:r>
          <w:br w:type="page"/>
        </w:r>
      </w:ins>
    </w:p>
    <w:p w14:paraId="5B34D45F" w14:textId="47132721" w:rsidR="009F0164" w:rsidRPr="009F0164" w:rsidRDefault="009F0164" w:rsidP="009F0164">
      <w:pPr>
        <w:numPr>
          <w:ilvl w:val="0"/>
          <w:numId w:val="10"/>
        </w:numPr>
        <w:rPr>
          <w:b/>
          <w:bCs/>
        </w:rPr>
      </w:pPr>
      <w:r w:rsidRPr="009F0164">
        <w:rPr>
          <w:b/>
          <w:bCs/>
        </w:rPr>
        <w:lastRenderedPageBreak/>
        <w:t xml:space="preserve">Transfer of waste to </w:t>
      </w:r>
      <w:r w:rsidR="00490A54">
        <w:rPr>
          <w:b/>
          <w:bCs/>
        </w:rPr>
        <w:t xml:space="preserve">St </w:t>
      </w:r>
      <w:r w:rsidR="00EE6C72">
        <w:rPr>
          <w:b/>
          <w:bCs/>
        </w:rPr>
        <w:t xml:space="preserve">Agnes </w:t>
      </w:r>
      <w:r w:rsidRPr="009F0164">
        <w:rPr>
          <w:b/>
          <w:bCs/>
        </w:rPr>
        <w:t>quay for onward transfer to St Mary’s</w:t>
      </w:r>
    </w:p>
    <w:p w14:paraId="2BC12A41" w14:textId="77777777" w:rsidR="005C0F2E" w:rsidRDefault="005C0F2E" w:rsidP="005C0F2E">
      <w:pPr>
        <w:ind w:left="1080"/>
      </w:pPr>
      <w:r>
        <w:t>2.1</w:t>
      </w:r>
      <w:r>
        <w:tab/>
        <w:t>Use the contractor’s own vehicle and/or plant, provide an assisted collection for any eligible householders</w:t>
      </w:r>
    </w:p>
    <w:p w14:paraId="2C7EC1C7" w14:textId="77777777" w:rsidR="005C0F2E" w:rsidRDefault="005C0F2E" w:rsidP="005C0F2E">
      <w:pPr>
        <w:ind w:left="1080"/>
      </w:pPr>
      <w:r>
        <w:t>2.2</w:t>
      </w:r>
      <w:r>
        <w:tab/>
        <w:t>Liaise with the Isles of Scilly Steamship Company to arrange the transfer of waste/recycling to St Mary’s</w:t>
      </w:r>
    </w:p>
    <w:p w14:paraId="15DCB1AF" w14:textId="77777777" w:rsidR="005C0F2E" w:rsidRDefault="005C0F2E" w:rsidP="005C0F2E">
      <w:pPr>
        <w:ind w:left="1080"/>
      </w:pPr>
      <w:r>
        <w:t>2.3</w:t>
      </w:r>
      <w:r>
        <w:tab/>
        <w:t xml:space="preserve">Liaise with the Porthmellon Waste Site Manager to co-ordinate the acceptance of waste on St Mary’s </w:t>
      </w:r>
    </w:p>
    <w:p w14:paraId="4E993780" w14:textId="77777777" w:rsidR="005C0F2E" w:rsidRDefault="005C0F2E" w:rsidP="005C0F2E">
      <w:pPr>
        <w:ind w:left="1080"/>
      </w:pPr>
      <w:r>
        <w:t>2.4</w:t>
      </w:r>
      <w:r>
        <w:tab/>
        <w:t xml:space="preserve">Transport all bulked up waste to the quay for shipping to St Marys.  </w:t>
      </w:r>
    </w:p>
    <w:p w14:paraId="66F31ACA" w14:textId="77777777" w:rsidR="005C0F2E" w:rsidRDefault="005C0F2E" w:rsidP="005C0F2E">
      <w:pPr>
        <w:ind w:left="1080"/>
      </w:pPr>
      <w:r>
        <w:t>2.5</w:t>
      </w:r>
      <w:r>
        <w:tab/>
        <w:t xml:space="preserve">Assist boat crew with loading where necessary. </w:t>
      </w:r>
    </w:p>
    <w:p w14:paraId="5D42A61A" w14:textId="1757A9CD" w:rsidR="00490A54" w:rsidRDefault="005C0F2E" w:rsidP="005C0F2E">
      <w:pPr>
        <w:ind w:left="1080"/>
      </w:pPr>
      <w:r>
        <w:t>2.6</w:t>
      </w:r>
      <w:r>
        <w:tab/>
        <w:t>Ensure that transfer of waste is recorded in the site logbook (see clause 5)</w:t>
      </w:r>
    </w:p>
    <w:p w14:paraId="60A05F16" w14:textId="18889F53" w:rsidR="00001E7D" w:rsidRPr="00001E7D" w:rsidRDefault="00B51076" w:rsidP="00001E7D">
      <w:pPr>
        <w:numPr>
          <w:ilvl w:val="0"/>
          <w:numId w:val="10"/>
        </w:numPr>
        <w:rPr>
          <w:b/>
          <w:bCs/>
        </w:rPr>
      </w:pPr>
      <w:bookmarkStart w:id="5" w:name="_Hlk64042027"/>
      <w:r w:rsidRPr="00B51076">
        <w:rPr>
          <w:b/>
          <w:bCs/>
        </w:rPr>
        <w:t>Litter bins</w:t>
      </w:r>
    </w:p>
    <w:p w14:paraId="410764BD" w14:textId="3C4F7AD9" w:rsidR="00B51076" w:rsidRDefault="00001E7D" w:rsidP="00B51076">
      <w:pPr>
        <w:pStyle w:val="ListParagraph"/>
        <w:numPr>
          <w:ilvl w:val="1"/>
          <w:numId w:val="10"/>
        </w:numPr>
        <w:spacing w:after="0" w:line="240" w:lineRule="auto"/>
        <w:ind w:left="1210"/>
        <w:contextualSpacing/>
        <w:rPr>
          <w:sz w:val="24"/>
          <w:szCs w:val="24"/>
        </w:rPr>
      </w:pPr>
      <w:r>
        <w:rPr>
          <w:sz w:val="24"/>
          <w:szCs w:val="24"/>
        </w:rPr>
        <w:t>In anticipation of planned improvements to the litter bin provision by the Duchy of Cornwall, regular emptying and disposal of waste from litter bins, ensuring litter bins are not overflowing and attracting pests.</w:t>
      </w:r>
    </w:p>
    <w:p w14:paraId="5028A0EF" w14:textId="77777777" w:rsidR="00001E7D" w:rsidRPr="00001E7D" w:rsidRDefault="00001E7D" w:rsidP="00001E7D">
      <w:pPr>
        <w:pStyle w:val="ListParagraph"/>
        <w:spacing w:after="0" w:line="240" w:lineRule="auto"/>
        <w:ind w:left="1210"/>
        <w:contextualSpacing/>
        <w:rPr>
          <w:sz w:val="24"/>
          <w:szCs w:val="24"/>
        </w:rPr>
      </w:pPr>
    </w:p>
    <w:p w14:paraId="53B07E07" w14:textId="77777777" w:rsidR="00715113" w:rsidRDefault="009D1806" w:rsidP="00715113">
      <w:pPr>
        <w:numPr>
          <w:ilvl w:val="0"/>
          <w:numId w:val="10"/>
        </w:numPr>
        <w:rPr>
          <w:b/>
          <w:bCs/>
        </w:rPr>
      </w:pPr>
      <w:r w:rsidRPr="009D1806">
        <w:rPr>
          <w:b/>
          <w:bCs/>
        </w:rPr>
        <w:t>Kit and Equipment</w:t>
      </w:r>
    </w:p>
    <w:bookmarkEnd w:id="5"/>
    <w:p w14:paraId="56CEBDB1" w14:textId="77777777" w:rsidR="009008AF" w:rsidRDefault="009008AF" w:rsidP="009008AF">
      <w:pPr>
        <w:numPr>
          <w:ilvl w:val="1"/>
          <w:numId w:val="10"/>
        </w:numPr>
        <w:ind w:left="1210"/>
      </w:pPr>
      <w:r>
        <w:t xml:space="preserve">Provide all vehicles and equipment (other than that provided by the Council) required to carry out the collection, processing, storage and transportation of waste at the off-island transfer station. </w:t>
      </w:r>
    </w:p>
    <w:p w14:paraId="545007F1" w14:textId="77777777" w:rsidR="009008AF" w:rsidRDefault="009008AF" w:rsidP="009008AF">
      <w:pPr>
        <w:numPr>
          <w:ilvl w:val="1"/>
          <w:numId w:val="10"/>
        </w:numPr>
        <w:ind w:left="1210"/>
      </w:pPr>
      <w:r>
        <w:t>Ensure vehicles used are serviced and insured to the appropriate standard</w:t>
      </w:r>
    </w:p>
    <w:p w14:paraId="77F26298" w14:textId="05C05EBE" w:rsidR="00B51076" w:rsidRDefault="009008AF" w:rsidP="009008AF">
      <w:pPr>
        <w:numPr>
          <w:ilvl w:val="1"/>
          <w:numId w:val="10"/>
        </w:numPr>
        <w:ind w:left="1210"/>
      </w:pPr>
      <w:r>
        <w:t xml:space="preserve">The Council will provide all containers required for separate residual waste and recyclates.  This will include skips, </w:t>
      </w:r>
      <w:proofErr w:type="spellStart"/>
      <w:r>
        <w:t>dolavs</w:t>
      </w:r>
      <w:proofErr w:type="spellEnd"/>
      <w:r>
        <w:t>, bulk bags and any other container introduced to manage waste across the islands</w:t>
      </w:r>
    </w:p>
    <w:p w14:paraId="28BD47F2" w14:textId="3B12EA94" w:rsidR="009D1806" w:rsidRDefault="009D1806" w:rsidP="009D1806">
      <w:pPr>
        <w:numPr>
          <w:ilvl w:val="0"/>
          <w:numId w:val="10"/>
        </w:numPr>
        <w:rPr>
          <w:b/>
          <w:bCs/>
        </w:rPr>
      </w:pPr>
      <w:bookmarkStart w:id="6" w:name="_Hlk64042083"/>
      <w:r w:rsidRPr="009D1806">
        <w:rPr>
          <w:b/>
          <w:bCs/>
        </w:rPr>
        <w:t>Monitoring &amp; Reporting</w:t>
      </w:r>
    </w:p>
    <w:p w14:paraId="1EC56FD3" w14:textId="69E66D8F" w:rsidR="00E47F06" w:rsidRDefault="00E47F06" w:rsidP="00E47F06">
      <w:pPr>
        <w:pStyle w:val="ListParagraph"/>
        <w:numPr>
          <w:ilvl w:val="1"/>
          <w:numId w:val="10"/>
        </w:numPr>
        <w:spacing w:after="0" w:line="240" w:lineRule="auto"/>
        <w:ind w:left="1210"/>
        <w:contextualSpacing/>
      </w:pPr>
      <w:r w:rsidRPr="00481B8A">
        <w:t>Complete a daily site logbook entry</w:t>
      </w:r>
      <w:r w:rsidRPr="00481B8A">
        <w:rPr>
          <w:i/>
          <w:iCs/>
        </w:rPr>
        <w:t>,</w:t>
      </w:r>
      <w:r w:rsidRPr="00481B8A">
        <w:t xml:space="preserve"> on those days that the waste site is open and accepting waste, giving details of the type and quantity of wastes accepted. </w:t>
      </w:r>
    </w:p>
    <w:p w14:paraId="4806020E" w14:textId="77777777" w:rsidR="00E47F06" w:rsidRPr="00481B8A" w:rsidRDefault="00E47F06" w:rsidP="00E47F06">
      <w:pPr>
        <w:pStyle w:val="ListParagraph"/>
        <w:spacing w:after="0" w:line="240" w:lineRule="auto"/>
        <w:ind w:left="1210"/>
        <w:contextualSpacing/>
      </w:pPr>
    </w:p>
    <w:p w14:paraId="175FA475" w14:textId="2989BDA3" w:rsidR="00E47F06" w:rsidRDefault="00E47F06" w:rsidP="00E47F06">
      <w:pPr>
        <w:pStyle w:val="ListParagraph"/>
        <w:numPr>
          <w:ilvl w:val="1"/>
          <w:numId w:val="10"/>
        </w:numPr>
        <w:spacing w:after="0" w:line="240" w:lineRule="auto"/>
        <w:ind w:left="1210"/>
        <w:contextualSpacing/>
      </w:pPr>
      <w:r w:rsidRPr="00481B8A">
        <w:t>Report any damage or maintenance issues to the Council of the Isles of Scilly and note in the site logbook.</w:t>
      </w:r>
    </w:p>
    <w:p w14:paraId="243CD4EF" w14:textId="77777777" w:rsidR="00E47F06" w:rsidRPr="00481B8A" w:rsidRDefault="00E47F06" w:rsidP="00E47F06">
      <w:pPr>
        <w:spacing w:after="0" w:line="240" w:lineRule="auto"/>
        <w:contextualSpacing/>
      </w:pPr>
    </w:p>
    <w:p w14:paraId="4B34D5D3" w14:textId="65EA321F" w:rsidR="00E47F06" w:rsidRDefault="00E47F06" w:rsidP="00E47F06">
      <w:pPr>
        <w:pStyle w:val="ListParagraph"/>
        <w:numPr>
          <w:ilvl w:val="1"/>
          <w:numId w:val="10"/>
        </w:numPr>
        <w:spacing w:after="0" w:line="240" w:lineRule="auto"/>
        <w:ind w:left="1210"/>
        <w:contextualSpacing/>
      </w:pPr>
      <w:r w:rsidRPr="00481B8A">
        <w:t xml:space="preserve">Report any acceptance service/operational issues to the Council of the Isles of Scilly and note in the logbook. </w:t>
      </w:r>
    </w:p>
    <w:p w14:paraId="6491BF34" w14:textId="77777777" w:rsidR="00E47F06" w:rsidRPr="00481B8A" w:rsidRDefault="00E47F06" w:rsidP="00E47F06">
      <w:pPr>
        <w:spacing w:after="0" w:line="240" w:lineRule="auto"/>
        <w:contextualSpacing/>
      </w:pPr>
    </w:p>
    <w:p w14:paraId="44FBD7C5" w14:textId="150AA97D" w:rsidR="00E47F06" w:rsidRDefault="00E47F06" w:rsidP="00E47F06">
      <w:pPr>
        <w:pStyle w:val="ListParagraph"/>
        <w:numPr>
          <w:ilvl w:val="1"/>
          <w:numId w:val="10"/>
        </w:numPr>
        <w:spacing w:after="0" w:line="240" w:lineRule="auto"/>
        <w:ind w:left="1210"/>
        <w:contextualSpacing/>
      </w:pPr>
      <w:r w:rsidRPr="00481B8A">
        <w:t xml:space="preserve">A copy of the </w:t>
      </w:r>
      <w:r w:rsidRPr="00481B8A">
        <w:rPr>
          <w:i/>
          <w:iCs/>
        </w:rPr>
        <w:t>Waste Site Logbook</w:t>
      </w:r>
      <w:r w:rsidR="003B0280">
        <w:rPr>
          <w:i/>
          <w:iCs/>
        </w:rPr>
        <w:t xml:space="preserve"> </w:t>
      </w:r>
      <w:r w:rsidR="003B0280" w:rsidRPr="003B0280">
        <w:rPr>
          <w:i/>
          <w:iCs/>
        </w:rPr>
        <w:t xml:space="preserve">(Appendix D) </w:t>
      </w:r>
      <w:r w:rsidR="007B1F25">
        <w:t xml:space="preserve">must </w:t>
      </w:r>
      <w:r w:rsidRPr="00481B8A">
        <w:t xml:space="preserve">be sent to the Contract Manager on a quarterly basis </w:t>
      </w:r>
    </w:p>
    <w:p w14:paraId="11DD4868" w14:textId="77777777" w:rsidR="00CB1B6C" w:rsidRDefault="00CB1B6C" w:rsidP="00CB1B6C">
      <w:pPr>
        <w:pStyle w:val="ListParagraph"/>
      </w:pPr>
    </w:p>
    <w:p w14:paraId="6F0AF170" w14:textId="77777777" w:rsidR="00CB1B6C" w:rsidRPr="00481B8A" w:rsidRDefault="00CB1B6C" w:rsidP="00CB1B6C">
      <w:pPr>
        <w:spacing w:after="0" w:line="240" w:lineRule="auto"/>
        <w:contextualSpacing/>
      </w:pPr>
    </w:p>
    <w:p w14:paraId="5FBE0987" w14:textId="77777777" w:rsidR="009008AF" w:rsidRPr="009D1806" w:rsidRDefault="009008AF" w:rsidP="009008AF">
      <w:pPr>
        <w:ind w:left="720"/>
        <w:rPr>
          <w:b/>
          <w:bCs/>
        </w:rPr>
      </w:pPr>
    </w:p>
    <w:p w14:paraId="6ACB99A7" w14:textId="17B06CC5" w:rsidR="00DC742F" w:rsidRPr="00DC742F" w:rsidRDefault="00490A54" w:rsidP="00DC742F">
      <w:pPr>
        <w:numPr>
          <w:ilvl w:val="0"/>
          <w:numId w:val="10"/>
        </w:numPr>
        <w:rPr>
          <w:b/>
          <w:bCs/>
        </w:rPr>
      </w:pPr>
      <w:bookmarkStart w:id="7" w:name="_Hlk64042222"/>
      <w:bookmarkEnd w:id="6"/>
      <w:r>
        <w:rPr>
          <w:b/>
          <w:bCs/>
        </w:rPr>
        <w:lastRenderedPageBreak/>
        <w:t>Qualifications and Training</w:t>
      </w:r>
    </w:p>
    <w:p w14:paraId="620238F1" w14:textId="77777777" w:rsidR="00DC742F" w:rsidRDefault="00DC742F" w:rsidP="00DC742F">
      <w:pPr>
        <w:numPr>
          <w:ilvl w:val="1"/>
          <w:numId w:val="10"/>
        </w:numPr>
        <w:ind w:left="1210"/>
      </w:pPr>
      <w:r w:rsidRPr="00490A54">
        <w:t xml:space="preserve">The contractor </w:t>
      </w:r>
      <w:r>
        <w:t xml:space="preserve">should </w:t>
      </w:r>
      <w:r w:rsidRPr="00490A54">
        <w:t xml:space="preserve">demonstrate current </w:t>
      </w:r>
      <w:r>
        <w:t>knowledge in the following-</w:t>
      </w:r>
    </w:p>
    <w:p w14:paraId="0A4F730F" w14:textId="77777777" w:rsidR="00DC742F" w:rsidRDefault="00DC742F" w:rsidP="00DC742F">
      <w:pPr>
        <w:numPr>
          <w:ilvl w:val="0"/>
          <w:numId w:val="13"/>
        </w:numPr>
      </w:pPr>
      <w:r>
        <w:t>Environmental Awareness</w:t>
      </w:r>
    </w:p>
    <w:p w14:paraId="24FDC371" w14:textId="77777777" w:rsidR="00DC742F" w:rsidRDefault="00DC742F" w:rsidP="00DC742F">
      <w:pPr>
        <w:numPr>
          <w:ilvl w:val="0"/>
          <w:numId w:val="13"/>
        </w:numPr>
      </w:pPr>
      <w:r>
        <w:t>Pollution Prevention and Response (including the Control of Substances Hazardous to Health (COSHH)</w:t>
      </w:r>
    </w:p>
    <w:p w14:paraId="363F9A59" w14:textId="77777777" w:rsidR="00DC742F" w:rsidRDefault="00DC742F" w:rsidP="00DC742F">
      <w:pPr>
        <w:numPr>
          <w:ilvl w:val="0"/>
          <w:numId w:val="13"/>
        </w:numPr>
      </w:pPr>
      <w:r>
        <w:t>First Aid</w:t>
      </w:r>
    </w:p>
    <w:p w14:paraId="1E96F855" w14:textId="6D4FADAB" w:rsidR="00715113" w:rsidRDefault="00DC742F" w:rsidP="007B5A0B">
      <w:pPr>
        <w:numPr>
          <w:ilvl w:val="0"/>
          <w:numId w:val="13"/>
        </w:numPr>
      </w:pPr>
      <w:r>
        <w:t>Data Protection (GDPR)</w:t>
      </w:r>
      <w:bookmarkEnd w:id="7"/>
    </w:p>
    <w:p w14:paraId="20C19EE9" w14:textId="77777777" w:rsidR="007B5A0B" w:rsidRDefault="007B5A0B" w:rsidP="00715113">
      <w:pPr>
        <w:numPr>
          <w:ilvl w:val="0"/>
          <w:numId w:val="10"/>
        </w:numPr>
        <w:rPr>
          <w:b/>
          <w:bCs/>
        </w:rPr>
      </w:pPr>
      <w:bookmarkStart w:id="8" w:name="_Hlk64042363"/>
      <w:r>
        <w:rPr>
          <w:b/>
          <w:bCs/>
        </w:rPr>
        <w:t>Community Engagement</w:t>
      </w:r>
    </w:p>
    <w:p w14:paraId="3EFA15CE" w14:textId="77777777" w:rsidR="007B5A0B" w:rsidRDefault="007B5A0B" w:rsidP="007B5A0B">
      <w:pPr>
        <w:numPr>
          <w:ilvl w:val="1"/>
          <w:numId w:val="10"/>
        </w:numPr>
      </w:pPr>
      <w:r>
        <w:t>Supporting community engagement</w:t>
      </w:r>
      <w:r w:rsidR="00D400C8">
        <w:t xml:space="preserve">, </w:t>
      </w:r>
      <w:r>
        <w:t xml:space="preserve">communications and awareness in relation to waste and recycling procedures and practices on the island. </w:t>
      </w:r>
    </w:p>
    <w:bookmarkEnd w:id="8"/>
    <w:p w14:paraId="1B234C6A" w14:textId="1AC4AD30" w:rsidR="007B5A0B" w:rsidDel="004E36D4" w:rsidRDefault="007B5A0B" w:rsidP="007B5A0B">
      <w:pPr>
        <w:ind w:left="720"/>
        <w:rPr>
          <w:del w:id="9" w:author="Keith Grossett" w:date="2022-02-01T12:28:00Z"/>
          <w:b/>
          <w:bCs/>
        </w:rPr>
      </w:pPr>
    </w:p>
    <w:p w14:paraId="34374A69" w14:textId="77777777" w:rsidR="00490A54" w:rsidRPr="00715113" w:rsidRDefault="00715113" w:rsidP="00715113">
      <w:pPr>
        <w:numPr>
          <w:ilvl w:val="0"/>
          <w:numId w:val="10"/>
        </w:numPr>
        <w:rPr>
          <w:b/>
          <w:bCs/>
        </w:rPr>
      </w:pPr>
      <w:bookmarkStart w:id="10" w:name="_Hlk64042470"/>
      <w:r w:rsidRPr="00715113">
        <w:rPr>
          <w:b/>
          <w:bCs/>
        </w:rPr>
        <w:t>Part</w:t>
      </w:r>
      <w:r w:rsidR="007B5A0B">
        <w:rPr>
          <w:b/>
          <w:bCs/>
        </w:rPr>
        <w:t>n</w:t>
      </w:r>
      <w:r w:rsidRPr="00715113">
        <w:rPr>
          <w:b/>
          <w:bCs/>
        </w:rPr>
        <w:t>ership Working</w:t>
      </w:r>
    </w:p>
    <w:bookmarkEnd w:id="1"/>
    <w:bookmarkEnd w:id="10"/>
    <w:p w14:paraId="2C871FD3" w14:textId="0532E2E0" w:rsidR="00436F82" w:rsidRDefault="00436F82" w:rsidP="00436F82">
      <w:pPr>
        <w:ind w:left="1080"/>
      </w:pPr>
      <w:r>
        <w:t>8.1</w:t>
      </w:r>
      <w:r>
        <w:tab/>
        <w:t>The Waste Contractor will work with the Council of the Isles of Scilly over the next 36 months to identify opportunities for on island waste management practices in line with the Council’s Waste Reduction Strategy.</w:t>
      </w:r>
      <w:r w:rsidR="003D66D7" w:rsidRPr="003D66D7">
        <w:t xml:space="preserve"> (Appendix A)</w:t>
      </w:r>
      <w:r w:rsidR="003D66D7">
        <w:t xml:space="preserve"> </w:t>
      </w:r>
    </w:p>
    <w:p w14:paraId="64AB7ECD" w14:textId="4542378B" w:rsidR="00B51076" w:rsidRPr="00490A54" w:rsidRDefault="00436F82" w:rsidP="00436F82">
      <w:pPr>
        <w:ind w:left="1080"/>
      </w:pPr>
      <w:r>
        <w:t>8.2</w:t>
      </w:r>
      <w:r>
        <w:tab/>
        <w:t>The Waste Contractor will work with the Council of the Isles of Scilly to identify continuous environmental improvements in line with the Waste Site Environmental Management System</w:t>
      </w:r>
    </w:p>
    <w:p w14:paraId="222C5C36" w14:textId="77777777" w:rsidR="0051059C" w:rsidRDefault="007B1B46" w:rsidP="00715113">
      <w:pPr>
        <w:numPr>
          <w:ilvl w:val="0"/>
          <w:numId w:val="10"/>
        </w:numPr>
        <w:rPr>
          <w:b/>
          <w:bCs/>
        </w:rPr>
      </w:pPr>
      <w:bookmarkStart w:id="11" w:name="_Hlk64042522"/>
      <w:r>
        <w:rPr>
          <w:b/>
          <w:bCs/>
        </w:rPr>
        <w:t>Contract Management</w:t>
      </w:r>
    </w:p>
    <w:p w14:paraId="1ADA4003" w14:textId="77777777" w:rsidR="007B5A0B" w:rsidRDefault="007B1B46" w:rsidP="00EA5553">
      <w:pPr>
        <w:numPr>
          <w:ilvl w:val="1"/>
          <w:numId w:val="10"/>
        </w:numPr>
      </w:pPr>
      <w:r w:rsidRPr="007B1B46">
        <w:t>The Cou</w:t>
      </w:r>
      <w:r w:rsidR="00EA5553">
        <w:t xml:space="preserve">ncil may, </w:t>
      </w:r>
      <w:r w:rsidRPr="007B1B46">
        <w:t xml:space="preserve">from time to time undertake site </w:t>
      </w:r>
      <w:r w:rsidR="007B5A0B">
        <w:t>visits</w:t>
      </w:r>
      <w:r>
        <w:t xml:space="preserve"> with representatives from the Environment Agency to ensure the correct and legal storage of waste is being followed.  Any planned site </w:t>
      </w:r>
      <w:r w:rsidR="007B5A0B">
        <w:t>visits</w:t>
      </w:r>
      <w:r>
        <w:t xml:space="preserve"> will be agreed with the Waste Contractor, providing at least</w:t>
      </w:r>
      <w:r w:rsidR="00234EFD">
        <w:t xml:space="preserve"> 7</w:t>
      </w:r>
      <w:r>
        <w:t xml:space="preserve"> </w:t>
      </w:r>
      <w:r w:rsidR="007B5A0B">
        <w:t>days’ notice</w:t>
      </w:r>
      <w:r>
        <w:t xml:space="preserve"> to the Waste </w:t>
      </w:r>
      <w:r w:rsidR="007B5A0B">
        <w:t xml:space="preserve">Contractor. </w:t>
      </w:r>
    </w:p>
    <w:p w14:paraId="41D67600" w14:textId="0634C6AF" w:rsidR="00234EFD" w:rsidDel="004E36D4" w:rsidRDefault="00234EFD" w:rsidP="00234EFD">
      <w:pPr>
        <w:rPr>
          <w:del w:id="12" w:author="Keith Grossett" w:date="2022-02-01T12:28:00Z"/>
        </w:rPr>
      </w:pPr>
      <w:r>
        <w:t xml:space="preserve">        </w:t>
      </w:r>
    </w:p>
    <w:p w14:paraId="5B79BFB5" w14:textId="77777777" w:rsidR="00234EFD" w:rsidRPr="00234EFD" w:rsidRDefault="00234EFD" w:rsidP="004E36D4">
      <w:pPr>
        <w:rPr>
          <w:b/>
          <w:bCs/>
        </w:rPr>
        <w:pPrChange w:id="13" w:author="Keith Grossett" w:date="2022-02-01T12:28:00Z">
          <w:pPr>
            <w:numPr>
              <w:numId w:val="10"/>
            </w:numPr>
            <w:ind w:left="720" w:hanging="360"/>
          </w:pPr>
        </w:pPrChange>
      </w:pPr>
      <w:r w:rsidRPr="00234EFD">
        <w:rPr>
          <w:b/>
          <w:bCs/>
        </w:rPr>
        <w:t>Legal Requirements</w:t>
      </w:r>
    </w:p>
    <w:bookmarkEnd w:id="11"/>
    <w:p w14:paraId="3F91CB82" w14:textId="77777777" w:rsidR="005945F5" w:rsidRDefault="005945F5" w:rsidP="005945F5">
      <w:pPr>
        <w:numPr>
          <w:ilvl w:val="1"/>
          <w:numId w:val="10"/>
        </w:numPr>
        <w:ind w:left="1210"/>
      </w:pPr>
      <w:r>
        <w:t xml:space="preserve">Provide a copy of the Contractor’s public liability insurance </w:t>
      </w:r>
    </w:p>
    <w:p w14:paraId="573923A6" w14:textId="77777777" w:rsidR="005945F5" w:rsidRDefault="005945F5" w:rsidP="005945F5">
      <w:pPr>
        <w:numPr>
          <w:ilvl w:val="1"/>
          <w:numId w:val="10"/>
        </w:numPr>
        <w:ind w:left="1210"/>
      </w:pPr>
      <w:r>
        <w:t>Provide copies of Method Statements and Risk Assessments to the Contract                Manager for all activities onsite</w:t>
      </w:r>
    </w:p>
    <w:p w14:paraId="2D207C3A" w14:textId="34EE21DA" w:rsidR="00AE74D9" w:rsidRDefault="005945F5" w:rsidP="00264F97">
      <w:pPr>
        <w:numPr>
          <w:ilvl w:val="1"/>
          <w:numId w:val="10"/>
        </w:numPr>
        <w:ind w:left="1210"/>
      </w:pPr>
      <w:r>
        <w:t xml:space="preserve">Operate the site in accordance with the site’s Environmental Management      System </w:t>
      </w:r>
    </w:p>
    <w:p w14:paraId="2E956E41" w14:textId="35B38716" w:rsidR="006E3902" w:rsidRDefault="006E3902" w:rsidP="006E3902"/>
    <w:p w14:paraId="435217CE" w14:textId="31B6DC8D" w:rsidR="004E36D4" w:rsidRDefault="004E36D4">
      <w:pPr>
        <w:spacing w:after="0" w:line="240" w:lineRule="auto"/>
        <w:rPr>
          <w:ins w:id="14" w:author="Keith Grossett" w:date="2022-02-01T12:28:00Z"/>
        </w:rPr>
      </w:pPr>
      <w:ins w:id="15" w:author="Keith Grossett" w:date="2022-02-01T12:28:00Z">
        <w:r>
          <w:br w:type="page"/>
        </w:r>
      </w:ins>
    </w:p>
    <w:p w14:paraId="4F37D0CF" w14:textId="6D7032B0" w:rsidR="006E3902" w:rsidDel="004E36D4" w:rsidRDefault="006E3902" w:rsidP="006E3902">
      <w:pPr>
        <w:rPr>
          <w:del w:id="16" w:author="Keith Grossett" w:date="2022-02-01T12:28:00Z"/>
        </w:rPr>
      </w:pPr>
    </w:p>
    <w:p w14:paraId="524A7C75" w14:textId="77777777" w:rsidR="00A74523" w:rsidRDefault="00A74523" w:rsidP="00ED52DC">
      <w:pPr>
        <w:pStyle w:val="Heading1"/>
        <w:numPr>
          <w:ilvl w:val="0"/>
          <w:numId w:val="2"/>
        </w:numPr>
        <w:rPr>
          <w:sz w:val="28"/>
          <w:szCs w:val="28"/>
        </w:rPr>
      </w:pPr>
      <w:r>
        <w:rPr>
          <w:sz w:val="28"/>
          <w:szCs w:val="28"/>
        </w:rPr>
        <w:t>Variations from the Specification (Variant Bids)</w:t>
      </w:r>
    </w:p>
    <w:p w14:paraId="0E9587F9" w14:textId="77777777" w:rsidR="00ED52DC" w:rsidRPr="00ED52DC" w:rsidRDefault="00ED52DC" w:rsidP="00473340">
      <w:pPr>
        <w:ind w:left="720"/>
        <w:rPr>
          <w:lang w:val="en-US" w:bidi="en-US"/>
        </w:rPr>
      </w:pPr>
    </w:p>
    <w:p w14:paraId="198E0B6A" w14:textId="77777777" w:rsidR="003F4688" w:rsidRDefault="00DB7F50" w:rsidP="00323D8E">
      <w:pPr>
        <w:rPr>
          <w:b/>
        </w:rPr>
      </w:pPr>
      <w:r>
        <w:rPr>
          <w:b/>
        </w:rPr>
        <w:t xml:space="preserve">The Council will not accept variant bids relating to this procurement. </w:t>
      </w:r>
    </w:p>
    <w:p w14:paraId="79589E92" w14:textId="77777777" w:rsidR="00DB7F50" w:rsidRPr="0083796D" w:rsidRDefault="00DB7F50" w:rsidP="00323D8E">
      <w:r>
        <w:rPr>
          <w:b/>
        </w:rPr>
        <w:t>Where variants are allowed the participants will need to identify how the solution proposed provides an equivalent result to the materials, items, processes</w:t>
      </w:r>
      <w:r w:rsidR="007116B8">
        <w:rPr>
          <w:b/>
        </w:rPr>
        <w:t xml:space="preserve">, methods </w:t>
      </w:r>
      <w:r>
        <w:rPr>
          <w:b/>
        </w:rPr>
        <w:t xml:space="preserve">or other </w:t>
      </w:r>
      <w:r w:rsidR="007116B8">
        <w:rPr>
          <w:b/>
        </w:rPr>
        <w:t xml:space="preserve">aspects outlined in this specification (and any accompanying documents) for each and every variation from the specification. The participant shall also identify the means by which the equivalence can be verified (independently) by the Contracting Authority. </w:t>
      </w:r>
    </w:p>
    <w:sectPr w:rsidR="00DB7F50" w:rsidRPr="0083796D" w:rsidSect="00AD0F1D">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B32D24" w14:textId="77777777" w:rsidR="00B54340" w:rsidRDefault="00B54340" w:rsidP="00AD0F1D">
      <w:pPr>
        <w:spacing w:after="0" w:line="240" w:lineRule="auto"/>
      </w:pPr>
      <w:r>
        <w:separator/>
      </w:r>
    </w:p>
  </w:endnote>
  <w:endnote w:type="continuationSeparator" w:id="0">
    <w:p w14:paraId="153137F6" w14:textId="77777777" w:rsidR="00B54340" w:rsidRDefault="00B54340" w:rsidP="00AD0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EC8663" w14:textId="77777777" w:rsidR="00B54340" w:rsidRDefault="00B54340" w:rsidP="00AD0F1D">
      <w:pPr>
        <w:spacing w:after="0" w:line="240" w:lineRule="auto"/>
      </w:pPr>
      <w:r>
        <w:separator/>
      </w:r>
    </w:p>
  </w:footnote>
  <w:footnote w:type="continuationSeparator" w:id="0">
    <w:p w14:paraId="5AE07023" w14:textId="77777777" w:rsidR="00B54340" w:rsidRDefault="00B54340" w:rsidP="00AD0F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214B5"/>
    <w:multiLevelType w:val="hybridMultilevel"/>
    <w:tmpl w:val="E180AC4C"/>
    <w:lvl w:ilvl="0" w:tplc="DB8AF000">
      <w:start w:val="1"/>
      <w:numFmt w:val="decimal"/>
      <w:pStyle w:val="Committeetemplate"/>
      <w:lvlText w:val="%1."/>
      <w:lvlJc w:val="left"/>
      <w:pPr>
        <w:ind w:left="360" w:hanging="360"/>
      </w:pPr>
      <w:rPr>
        <w:sz w:val="2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AD409D2"/>
    <w:multiLevelType w:val="hybridMultilevel"/>
    <w:tmpl w:val="A59249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782CC7"/>
    <w:multiLevelType w:val="hybridMultilevel"/>
    <w:tmpl w:val="01965910"/>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C614C"/>
    <w:multiLevelType w:val="hybridMultilevel"/>
    <w:tmpl w:val="B2D04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701A5A"/>
    <w:multiLevelType w:val="hybridMultilevel"/>
    <w:tmpl w:val="25C2F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46011C5"/>
    <w:multiLevelType w:val="hybridMultilevel"/>
    <w:tmpl w:val="D65046C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6022F43"/>
    <w:multiLevelType w:val="multilevel"/>
    <w:tmpl w:val="4D9A8BA2"/>
    <w:lvl w:ilvl="0">
      <w:start w:val="1"/>
      <w:numFmt w:val="decimal"/>
      <w:lvlText w:val="%1."/>
      <w:lvlJc w:val="left"/>
      <w:pPr>
        <w:ind w:left="720" w:hanging="360"/>
      </w:pPr>
      <w:rPr>
        <w:rFonts w:ascii="Calibri" w:eastAsia="Calibri" w:hAnsi="Calibri"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15:restartNumberingAfterBreak="0">
    <w:nsid w:val="3A796D11"/>
    <w:multiLevelType w:val="hybridMultilevel"/>
    <w:tmpl w:val="04ACBB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B83238"/>
    <w:multiLevelType w:val="hybridMultilevel"/>
    <w:tmpl w:val="90C662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D74286"/>
    <w:multiLevelType w:val="hybridMultilevel"/>
    <w:tmpl w:val="D89EE548"/>
    <w:lvl w:ilvl="0" w:tplc="0809000F">
      <w:start w:val="1"/>
      <w:numFmt w:val="decimal"/>
      <w:lvlText w:val="%1."/>
      <w:lvlJc w:val="left"/>
      <w:pPr>
        <w:ind w:left="1080" w:hanging="720"/>
      </w:pPr>
      <w:rPr>
        <w:rFonts w:hint="default"/>
      </w:rPr>
    </w:lvl>
    <w:lvl w:ilvl="1" w:tplc="7088B258">
      <w:start w:val="1"/>
      <w:numFmt w:val="decimal"/>
      <w:lvlText w:val="%2."/>
      <w:lvlJc w:val="left"/>
      <w:pPr>
        <w:ind w:left="1440" w:hanging="360"/>
      </w:pPr>
      <w:rPr>
        <w:rFonts w:hint="default"/>
      </w:rPr>
    </w:lvl>
    <w:lvl w:ilvl="2" w:tplc="08090001">
      <w:start w:val="1"/>
      <w:numFmt w:val="bullet"/>
      <w:lvlText w:val=""/>
      <w:lvlJc w:val="left"/>
      <w:pPr>
        <w:ind w:left="2340" w:hanging="36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4340DF0"/>
    <w:multiLevelType w:val="hybridMultilevel"/>
    <w:tmpl w:val="D50A95F8"/>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1" w15:restartNumberingAfterBreak="0">
    <w:nsid w:val="555026C3"/>
    <w:multiLevelType w:val="hybridMultilevel"/>
    <w:tmpl w:val="794E37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EF93BDB"/>
    <w:multiLevelType w:val="hybridMultilevel"/>
    <w:tmpl w:val="0F7A2062"/>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13" w15:restartNumberingAfterBreak="0">
    <w:nsid w:val="6D8421CE"/>
    <w:multiLevelType w:val="hybridMultilevel"/>
    <w:tmpl w:val="118C78F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74220364"/>
    <w:multiLevelType w:val="hybridMultilevel"/>
    <w:tmpl w:val="67AC8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8"/>
  </w:num>
  <w:num w:numId="4">
    <w:abstractNumId w:val="5"/>
  </w:num>
  <w:num w:numId="5">
    <w:abstractNumId w:val="4"/>
  </w:num>
  <w:num w:numId="6">
    <w:abstractNumId w:val="0"/>
  </w:num>
  <w:num w:numId="7">
    <w:abstractNumId w:val="9"/>
  </w:num>
  <w:num w:numId="8">
    <w:abstractNumId w:val="10"/>
  </w:num>
  <w:num w:numId="9">
    <w:abstractNumId w:val="3"/>
  </w:num>
  <w:num w:numId="10">
    <w:abstractNumId w:val="6"/>
  </w:num>
  <w:num w:numId="11">
    <w:abstractNumId w:val="1"/>
  </w:num>
  <w:num w:numId="12">
    <w:abstractNumId w:val="12"/>
  </w:num>
  <w:num w:numId="13">
    <w:abstractNumId w:val="13"/>
  </w:num>
  <w:num w:numId="14">
    <w:abstractNumId w:val="14"/>
  </w:num>
  <w:num w:numId="1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eith Grossett">
    <w15:presenceInfo w15:providerId="AD" w15:userId="S::Keith.Grossett@scilly.gov.uk::7766166f-b45d-431e-aa65-40afca7fd3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grammar="clean"/>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957"/>
    <w:rsid w:val="00001E7D"/>
    <w:rsid w:val="00004CF4"/>
    <w:rsid w:val="00010C46"/>
    <w:rsid w:val="00016258"/>
    <w:rsid w:val="0002564E"/>
    <w:rsid w:val="00036590"/>
    <w:rsid w:val="0004144F"/>
    <w:rsid w:val="00084A29"/>
    <w:rsid w:val="000928EF"/>
    <w:rsid w:val="00095C7D"/>
    <w:rsid w:val="000B3412"/>
    <w:rsid w:val="001061BE"/>
    <w:rsid w:val="00110571"/>
    <w:rsid w:val="00117BCA"/>
    <w:rsid w:val="0012455D"/>
    <w:rsid w:val="001263F1"/>
    <w:rsid w:val="00142039"/>
    <w:rsid w:val="001520C9"/>
    <w:rsid w:val="00166E8B"/>
    <w:rsid w:val="001A59B0"/>
    <w:rsid w:val="001B380B"/>
    <w:rsid w:val="001B438C"/>
    <w:rsid w:val="001D12D4"/>
    <w:rsid w:val="001D5D4F"/>
    <w:rsid w:val="001E348E"/>
    <w:rsid w:val="001F4EBB"/>
    <w:rsid w:val="001F6BB0"/>
    <w:rsid w:val="00206248"/>
    <w:rsid w:val="00221DE3"/>
    <w:rsid w:val="00227076"/>
    <w:rsid w:val="00234EFD"/>
    <w:rsid w:val="00254B59"/>
    <w:rsid w:val="00260231"/>
    <w:rsid w:val="00264F97"/>
    <w:rsid w:val="002A16B9"/>
    <w:rsid w:val="002A7355"/>
    <w:rsid w:val="002B02C3"/>
    <w:rsid w:val="002F3D5C"/>
    <w:rsid w:val="00323D8E"/>
    <w:rsid w:val="003920BC"/>
    <w:rsid w:val="003B0280"/>
    <w:rsid w:val="003B3DAD"/>
    <w:rsid w:val="003D66D7"/>
    <w:rsid w:val="003F4688"/>
    <w:rsid w:val="003F49AE"/>
    <w:rsid w:val="00401F76"/>
    <w:rsid w:val="00436F82"/>
    <w:rsid w:val="004423E9"/>
    <w:rsid w:val="00473340"/>
    <w:rsid w:val="00490A54"/>
    <w:rsid w:val="004A3B72"/>
    <w:rsid w:val="004E01DF"/>
    <w:rsid w:val="004E36D4"/>
    <w:rsid w:val="004F2B37"/>
    <w:rsid w:val="00505ACE"/>
    <w:rsid w:val="0051059C"/>
    <w:rsid w:val="00527007"/>
    <w:rsid w:val="005666D4"/>
    <w:rsid w:val="005804B6"/>
    <w:rsid w:val="00582FA9"/>
    <w:rsid w:val="00585109"/>
    <w:rsid w:val="005945F5"/>
    <w:rsid w:val="005A227F"/>
    <w:rsid w:val="005B1CB6"/>
    <w:rsid w:val="005C0F2E"/>
    <w:rsid w:val="005D56AB"/>
    <w:rsid w:val="0067274A"/>
    <w:rsid w:val="00696481"/>
    <w:rsid w:val="006A0FB6"/>
    <w:rsid w:val="006A1EF7"/>
    <w:rsid w:val="006A2C56"/>
    <w:rsid w:val="006A5C45"/>
    <w:rsid w:val="006C01C8"/>
    <w:rsid w:val="006C287D"/>
    <w:rsid w:val="006C765B"/>
    <w:rsid w:val="006C7EDC"/>
    <w:rsid w:val="006E3902"/>
    <w:rsid w:val="006E54E0"/>
    <w:rsid w:val="006E5E51"/>
    <w:rsid w:val="007116B8"/>
    <w:rsid w:val="00715113"/>
    <w:rsid w:val="00727950"/>
    <w:rsid w:val="00751AF5"/>
    <w:rsid w:val="007721D0"/>
    <w:rsid w:val="007A4E02"/>
    <w:rsid w:val="007B0194"/>
    <w:rsid w:val="007B1B46"/>
    <w:rsid w:val="007B1F25"/>
    <w:rsid w:val="007B5915"/>
    <w:rsid w:val="007B5A0B"/>
    <w:rsid w:val="007D24F7"/>
    <w:rsid w:val="007F3480"/>
    <w:rsid w:val="008243A2"/>
    <w:rsid w:val="00825F7A"/>
    <w:rsid w:val="0083796D"/>
    <w:rsid w:val="00844D1C"/>
    <w:rsid w:val="00882133"/>
    <w:rsid w:val="00890020"/>
    <w:rsid w:val="008973CE"/>
    <w:rsid w:val="008A0340"/>
    <w:rsid w:val="008F7B76"/>
    <w:rsid w:val="009008AF"/>
    <w:rsid w:val="0090257C"/>
    <w:rsid w:val="00911994"/>
    <w:rsid w:val="0092215D"/>
    <w:rsid w:val="0097535A"/>
    <w:rsid w:val="00980CA4"/>
    <w:rsid w:val="0098118C"/>
    <w:rsid w:val="0099317B"/>
    <w:rsid w:val="009B22C0"/>
    <w:rsid w:val="009C3495"/>
    <w:rsid w:val="009D09AA"/>
    <w:rsid w:val="009D1666"/>
    <w:rsid w:val="009D1806"/>
    <w:rsid w:val="009E69DF"/>
    <w:rsid w:val="009F0164"/>
    <w:rsid w:val="00A14706"/>
    <w:rsid w:val="00A30DB0"/>
    <w:rsid w:val="00A35F62"/>
    <w:rsid w:val="00A4772C"/>
    <w:rsid w:val="00A56AD7"/>
    <w:rsid w:val="00A74523"/>
    <w:rsid w:val="00AA58C1"/>
    <w:rsid w:val="00AD0F1D"/>
    <w:rsid w:val="00AE74D9"/>
    <w:rsid w:val="00AF4146"/>
    <w:rsid w:val="00AF5C06"/>
    <w:rsid w:val="00AF6196"/>
    <w:rsid w:val="00B10D63"/>
    <w:rsid w:val="00B13C39"/>
    <w:rsid w:val="00B27C15"/>
    <w:rsid w:val="00B342E0"/>
    <w:rsid w:val="00B36074"/>
    <w:rsid w:val="00B51076"/>
    <w:rsid w:val="00B54340"/>
    <w:rsid w:val="00B57AD1"/>
    <w:rsid w:val="00B81B67"/>
    <w:rsid w:val="00B96DD2"/>
    <w:rsid w:val="00B97964"/>
    <w:rsid w:val="00BA1C23"/>
    <w:rsid w:val="00BA42E8"/>
    <w:rsid w:val="00BA636E"/>
    <w:rsid w:val="00BD6C5F"/>
    <w:rsid w:val="00BF7206"/>
    <w:rsid w:val="00C17EDC"/>
    <w:rsid w:val="00C27733"/>
    <w:rsid w:val="00C52B7A"/>
    <w:rsid w:val="00C77368"/>
    <w:rsid w:val="00C80B31"/>
    <w:rsid w:val="00C82AD9"/>
    <w:rsid w:val="00CB084D"/>
    <w:rsid w:val="00CB1B6C"/>
    <w:rsid w:val="00CB1CC0"/>
    <w:rsid w:val="00CB3A23"/>
    <w:rsid w:val="00CE6225"/>
    <w:rsid w:val="00D0297F"/>
    <w:rsid w:val="00D249D3"/>
    <w:rsid w:val="00D31CA8"/>
    <w:rsid w:val="00D400C8"/>
    <w:rsid w:val="00D4062D"/>
    <w:rsid w:val="00D840D8"/>
    <w:rsid w:val="00D84F7E"/>
    <w:rsid w:val="00DA648D"/>
    <w:rsid w:val="00DB7F50"/>
    <w:rsid w:val="00DC742F"/>
    <w:rsid w:val="00DD03BA"/>
    <w:rsid w:val="00DD268F"/>
    <w:rsid w:val="00DE1D40"/>
    <w:rsid w:val="00E0638B"/>
    <w:rsid w:val="00E13E18"/>
    <w:rsid w:val="00E14F95"/>
    <w:rsid w:val="00E22002"/>
    <w:rsid w:val="00E23F08"/>
    <w:rsid w:val="00E306E7"/>
    <w:rsid w:val="00E461C9"/>
    <w:rsid w:val="00E47F06"/>
    <w:rsid w:val="00E617F0"/>
    <w:rsid w:val="00E64104"/>
    <w:rsid w:val="00E7475D"/>
    <w:rsid w:val="00E748B1"/>
    <w:rsid w:val="00E84F78"/>
    <w:rsid w:val="00EA5553"/>
    <w:rsid w:val="00EB1BD7"/>
    <w:rsid w:val="00EB397A"/>
    <w:rsid w:val="00EB66FF"/>
    <w:rsid w:val="00ED52DC"/>
    <w:rsid w:val="00EE4743"/>
    <w:rsid w:val="00EE4817"/>
    <w:rsid w:val="00EE6C72"/>
    <w:rsid w:val="00F0725F"/>
    <w:rsid w:val="00F1685D"/>
    <w:rsid w:val="00F46C01"/>
    <w:rsid w:val="00F57413"/>
    <w:rsid w:val="00F61462"/>
    <w:rsid w:val="00F641EA"/>
    <w:rsid w:val="00F71946"/>
    <w:rsid w:val="00F777DB"/>
    <w:rsid w:val="00FA4E60"/>
    <w:rsid w:val="00FB7957"/>
    <w:rsid w:val="00FC0F0F"/>
    <w:rsid w:val="00FC166C"/>
    <w:rsid w:val="00FC2A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BF9155"/>
  <w15:chartTrackingRefBased/>
  <w15:docId w15:val="{95927563-5320-4F78-BC6C-96E7FDB7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DAD"/>
    <w:pPr>
      <w:spacing w:after="200" w:line="276" w:lineRule="auto"/>
    </w:pPr>
    <w:rPr>
      <w:sz w:val="22"/>
      <w:szCs w:val="22"/>
      <w:lang w:eastAsia="en-US"/>
    </w:rPr>
  </w:style>
  <w:style w:type="paragraph" w:styleId="Heading1">
    <w:name w:val="heading 1"/>
    <w:basedOn w:val="Normal"/>
    <w:next w:val="Normal"/>
    <w:link w:val="Heading1Char"/>
    <w:uiPriority w:val="9"/>
    <w:qFormat/>
    <w:rsid w:val="00BD6C5F"/>
    <w:pPr>
      <w:pBdr>
        <w:top w:val="single" w:sz="24" w:space="0" w:color="0193CF"/>
        <w:left w:val="single" w:sz="24" w:space="0" w:color="0193CF"/>
        <w:bottom w:val="single" w:sz="24" w:space="0" w:color="0193CF"/>
        <w:right w:val="single" w:sz="24" w:space="0" w:color="0193CF"/>
      </w:pBdr>
      <w:shd w:val="clear" w:color="auto" w:fill="0193CF"/>
      <w:spacing w:before="200" w:after="0"/>
      <w:outlineLvl w:val="0"/>
    </w:pPr>
    <w:rPr>
      <w:b/>
      <w:bCs/>
      <w:smallCaps/>
      <w:color w:val="FFFFFF"/>
      <w:spacing w:val="15"/>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A58C1"/>
    <w:pPr>
      <w:ind w:left="720"/>
    </w:pPr>
  </w:style>
  <w:style w:type="character" w:styleId="Hyperlink">
    <w:name w:val="Hyperlink"/>
    <w:uiPriority w:val="99"/>
    <w:unhideWhenUsed/>
    <w:rsid w:val="00E7475D"/>
    <w:rPr>
      <w:color w:val="0000FF"/>
      <w:u w:val="single"/>
    </w:rPr>
  </w:style>
  <w:style w:type="character" w:styleId="FollowedHyperlink">
    <w:name w:val="FollowedHyperlink"/>
    <w:uiPriority w:val="99"/>
    <w:semiHidden/>
    <w:unhideWhenUsed/>
    <w:rsid w:val="00FA4E60"/>
    <w:rPr>
      <w:color w:val="800080"/>
      <w:u w:val="single"/>
    </w:rPr>
  </w:style>
  <w:style w:type="table" w:styleId="TableGrid">
    <w:name w:val="Table Grid"/>
    <w:basedOn w:val="TableNormal"/>
    <w:uiPriority w:val="39"/>
    <w:rsid w:val="00D84F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E54E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E54E0"/>
    <w:rPr>
      <w:rFonts w:ascii="Tahoma" w:hAnsi="Tahoma" w:cs="Tahoma"/>
      <w:sz w:val="16"/>
      <w:szCs w:val="16"/>
      <w:lang w:eastAsia="en-US"/>
    </w:rPr>
  </w:style>
  <w:style w:type="character" w:customStyle="1" w:styleId="Heading1Char">
    <w:name w:val="Heading 1 Char"/>
    <w:link w:val="Heading1"/>
    <w:uiPriority w:val="9"/>
    <w:rsid w:val="00BD6C5F"/>
    <w:rPr>
      <w:rFonts w:ascii="Calibri" w:eastAsia="Calibri" w:hAnsi="Calibri" w:cs="Times New Roman"/>
      <w:b/>
      <w:bCs/>
      <w:smallCaps/>
      <w:color w:val="FFFFFF"/>
      <w:spacing w:val="15"/>
      <w:sz w:val="22"/>
      <w:szCs w:val="22"/>
      <w:shd w:val="clear" w:color="auto" w:fill="0193CF"/>
      <w:lang w:val="en-US" w:eastAsia="en-US" w:bidi="en-US"/>
    </w:rPr>
  </w:style>
  <w:style w:type="paragraph" w:styleId="Header">
    <w:name w:val="header"/>
    <w:basedOn w:val="Normal"/>
    <w:link w:val="HeaderChar"/>
    <w:uiPriority w:val="99"/>
    <w:semiHidden/>
    <w:unhideWhenUsed/>
    <w:rsid w:val="00AD0F1D"/>
    <w:pPr>
      <w:tabs>
        <w:tab w:val="center" w:pos="4513"/>
        <w:tab w:val="right" w:pos="9026"/>
      </w:tabs>
    </w:pPr>
  </w:style>
  <w:style w:type="character" w:customStyle="1" w:styleId="HeaderChar">
    <w:name w:val="Header Char"/>
    <w:link w:val="Header"/>
    <w:uiPriority w:val="99"/>
    <w:semiHidden/>
    <w:rsid w:val="00AD0F1D"/>
    <w:rPr>
      <w:sz w:val="22"/>
      <w:szCs w:val="22"/>
      <w:lang w:eastAsia="en-US"/>
    </w:rPr>
  </w:style>
  <w:style w:type="paragraph" w:styleId="Footer">
    <w:name w:val="footer"/>
    <w:basedOn w:val="Normal"/>
    <w:link w:val="FooterChar"/>
    <w:uiPriority w:val="99"/>
    <w:semiHidden/>
    <w:unhideWhenUsed/>
    <w:rsid w:val="00AD0F1D"/>
    <w:pPr>
      <w:tabs>
        <w:tab w:val="center" w:pos="4513"/>
        <w:tab w:val="right" w:pos="9026"/>
      </w:tabs>
    </w:pPr>
  </w:style>
  <w:style w:type="character" w:customStyle="1" w:styleId="FooterChar">
    <w:name w:val="Footer Char"/>
    <w:link w:val="Footer"/>
    <w:uiPriority w:val="99"/>
    <w:semiHidden/>
    <w:rsid w:val="00AD0F1D"/>
    <w:rPr>
      <w:sz w:val="22"/>
      <w:szCs w:val="22"/>
      <w:lang w:eastAsia="en-US"/>
    </w:rPr>
  </w:style>
  <w:style w:type="character" w:styleId="CommentReference">
    <w:name w:val="annotation reference"/>
    <w:uiPriority w:val="99"/>
    <w:semiHidden/>
    <w:unhideWhenUsed/>
    <w:rsid w:val="00DE1D40"/>
    <w:rPr>
      <w:sz w:val="16"/>
      <w:szCs w:val="16"/>
    </w:rPr>
  </w:style>
  <w:style w:type="paragraph" w:styleId="CommentText">
    <w:name w:val="annotation text"/>
    <w:basedOn w:val="Normal"/>
    <w:link w:val="CommentTextChar"/>
    <w:uiPriority w:val="99"/>
    <w:semiHidden/>
    <w:unhideWhenUsed/>
    <w:rsid w:val="00DE1D40"/>
    <w:rPr>
      <w:sz w:val="20"/>
      <w:szCs w:val="20"/>
    </w:rPr>
  </w:style>
  <w:style w:type="character" w:customStyle="1" w:styleId="CommentTextChar">
    <w:name w:val="Comment Text Char"/>
    <w:link w:val="CommentText"/>
    <w:uiPriority w:val="99"/>
    <w:semiHidden/>
    <w:rsid w:val="00DE1D40"/>
    <w:rPr>
      <w:lang w:eastAsia="en-US"/>
    </w:rPr>
  </w:style>
  <w:style w:type="paragraph" w:styleId="CommentSubject">
    <w:name w:val="annotation subject"/>
    <w:basedOn w:val="CommentText"/>
    <w:next w:val="CommentText"/>
    <w:link w:val="CommentSubjectChar"/>
    <w:uiPriority w:val="99"/>
    <w:semiHidden/>
    <w:unhideWhenUsed/>
    <w:rsid w:val="00DE1D40"/>
    <w:rPr>
      <w:b/>
      <w:bCs/>
    </w:rPr>
  </w:style>
  <w:style w:type="character" w:customStyle="1" w:styleId="CommentSubjectChar">
    <w:name w:val="Comment Subject Char"/>
    <w:link w:val="CommentSubject"/>
    <w:uiPriority w:val="99"/>
    <w:semiHidden/>
    <w:rsid w:val="00DE1D40"/>
    <w:rPr>
      <w:b/>
      <w:bCs/>
      <w:lang w:eastAsia="en-US"/>
    </w:rPr>
  </w:style>
  <w:style w:type="paragraph" w:customStyle="1" w:styleId="Committeetemplate">
    <w:name w:val="Committee template"/>
    <w:basedOn w:val="ListParagraph"/>
    <w:qFormat/>
    <w:rsid w:val="009D09AA"/>
    <w:pPr>
      <w:numPr>
        <w:numId w:val="6"/>
      </w:numPr>
      <w:spacing w:after="0" w:line="264" w:lineRule="auto"/>
      <w:contextualSpacing/>
    </w:pPr>
    <w:rPr>
      <w:rFonts w:ascii="Arial" w:eastAsia="Times New Roman" w:hAnsi="Arial" w:cs="Arial"/>
      <w:sz w:val="24"/>
      <w:szCs w:val="24"/>
    </w:rPr>
  </w:style>
  <w:style w:type="character" w:customStyle="1" w:styleId="ListParagraphChar">
    <w:name w:val="List Paragraph Char"/>
    <w:link w:val="ListParagraph"/>
    <w:uiPriority w:val="34"/>
    <w:locked/>
    <w:rsid w:val="009D09AA"/>
    <w:rPr>
      <w:sz w:val="22"/>
      <w:szCs w:val="22"/>
      <w:lang w:eastAsia="en-US"/>
    </w:rPr>
  </w:style>
  <w:style w:type="character" w:styleId="UnresolvedMention">
    <w:name w:val="Unresolved Mention"/>
    <w:uiPriority w:val="99"/>
    <w:semiHidden/>
    <w:unhideWhenUsed/>
    <w:rsid w:val="00C80B31"/>
    <w:rPr>
      <w:color w:val="605E5C"/>
      <w:shd w:val="clear" w:color="auto" w:fill="E1DFDD"/>
    </w:rPr>
  </w:style>
  <w:style w:type="paragraph" w:customStyle="1" w:styleId="Default">
    <w:name w:val="Default"/>
    <w:rsid w:val="007B1B46"/>
    <w:pPr>
      <w:widowControl w:val="0"/>
      <w:autoSpaceDE w:val="0"/>
      <w:autoSpaceDN w:val="0"/>
      <w:adjustRightInd w:val="0"/>
    </w:pPr>
    <w:rPr>
      <w:rFonts w:ascii="Helvetica" w:eastAsia="Times New Roman" w:hAnsi="Helvetica" w:cs="Helvetic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476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resources-and-waste-strategy-for-england/resources-and-waste-strategy-at-a-glanc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scilly.gov.uk/sites/default/files/document/environment-transport/Waste%20Reduction%20Strategy.pdf" TargetMode="External"/><Relationship Id="rId4" Type="http://schemas.openxmlformats.org/officeDocument/2006/relationships/webSettings" Target="webSettings.xml"/><Relationship Id="rId9" Type="http://schemas.openxmlformats.org/officeDocument/2006/relationships/hyperlink" Target="https://www.scilly.gov.uk/sites/default/files/Corporate%20Plan%20APPROVED,%20FOR%20DISTRIBUTION_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1229</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8224</CharactersWithSpaces>
  <SharedDoc>false</SharedDoc>
  <HLinks>
    <vt:vector size="18" baseType="variant">
      <vt:variant>
        <vt:i4>4718599</vt:i4>
      </vt:variant>
      <vt:variant>
        <vt:i4>9</vt:i4>
      </vt:variant>
      <vt:variant>
        <vt:i4>0</vt:i4>
      </vt:variant>
      <vt:variant>
        <vt:i4>5</vt:i4>
      </vt:variant>
      <vt:variant>
        <vt:lpwstr>https://scilly.gov.uk/sites/default/files/document/environment-transport/Waste Reduction Strategy.pdf</vt:lpwstr>
      </vt:variant>
      <vt:variant>
        <vt:lpwstr/>
      </vt:variant>
      <vt:variant>
        <vt:i4>1835111</vt:i4>
      </vt:variant>
      <vt:variant>
        <vt:i4>6</vt:i4>
      </vt:variant>
      <vt:variant>
        <vt:i4>0</vt:i4>
      </vt:variant>
      <vt:variant>
        <vt:i4>5</vt:i4>
      </vt:variant>
      <vt:variant>
        <vt:lpwstr>https://www.scilly.gov.uk/sites/default/files/Corporate Plan APPROVED, FOR DISTRIBUTION_0.pdf</vt:lpwstr>
      </vt:variant>
      <vt:variant>
        <vt:lpwstr>:~:text=Council%20of%20the%20Isles%20of%20Scilly%20Corporate%20Plan,written%20and%20approved%20by%20Full%20Council%20prior%20to</vt:lpwstr>
      </vt:variant>
      <vt:variant>
        <vt:i4>4522066</vt:i4>
      </vt:variant>
      <vt:variant>
        <vt:i4>3</vt:i4>
      </vt:variant>
      <vt:variant>
        <vt:i4>0</vt:i4>
      </vt:variant>
      <vt:variant>
        <vt:i4>5</vt:i4>
      </vt:variant>
      <vt:variant>
        <vt:lpwstr>https://www.gov.uk/government/publications/resources-and-waste-strategy-for-england/resources-and-waste-strategy-at-a-glance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dianam</dc:creator>
  <cp:keywords/>
  <cp:lastModifiedBy>Keith Grossett</cp:lastModifiedBy>
  <cp:revision>3</cp:revision>
  <cp:lastPrinted>2021-02-24T11:27:00Z</cp:lastPrinted>
  <dcterms:created xsi:type="dcterms:W3CDTF">2022-02-01T12:26:00Z</dcterms:created>
  <dcterms:modified xsi:type="dcterms:W3CDTF">2022-02-01T12:28:00Z</dcterms:modified>
</cp:coreProperties>
</file>